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E8BC3" w14:textId="77777777" w:rsidR="00E11C0D" w:rsidRDefault="00E11C0D">
      <w:pPr>
        <w:pStyle w:val="List"/>
        <w:spacing w:before="0"/>
        <w:ind w:left="360"/>
        <w:jc w:val="center"/>
        <w:rPr>
          <w:rFonts w:ascii="Times New Roman" w:hAnsi="Times New Roman"/>
          <w:b/>
          <w:color w:val="0000FF"/>
          <w:sz w:val="28"/>
        </w:rPr>
      </w:pPr>
      <w:r>
        <w:rPr>
          <w:rFonts w:ascii="Times New Roman" w:hAnsi="Times New Roman"/>
          <w:b/>
          <w:color w:val="0000FF"/>
          <w:sz w:val="28"/>
        </w:rPr>
        <w:t>CHAPTER 2</w:t>
      </w:r>
    </w:p>
    <w:p w14:paraId="1AE4AF0E" w14:textId="77777777" w:rsidR="00E11C0D" w:rsidRDefault="00E11C0D">
      <w:pPr>
        <w:pStyle w:val="List"/>
        <w:spacing w:before="0"/>
        <w:ind w:left="360"/>
        <w:jc w:val="center"/>
        <w:rPr>
          <w:rFonts w:ascii="Times New Roman" w:hAnsi="Times New Roman"/>
          <w:b/>
          <w:color w:val="0000FF"/>
          <w:sz w:val="28"/>
        </w:rPr>
      </w:pPr>
      <w:r>
        <w:rPr>
          <w:rFonts w:ascii="Times New Roman" w:hAnsi="Times New Roman"/>
          <w:b/>
          <w:color w:val="0000FF"/>
          <w:sz w:val="28"/>
        </w:rPr>
        <w:t>REVIEW OF THE ACCOUNTING PROCESS</w:t>
      </w:r>
    </w:p>
    <w:p w14:paraId="521C5F30" w14:textId="77777777" w:rsidR="00E11C0D" w:rsidRDefault="00E11C0D">
      <w:pPr>
        <w:pStyle w:val="List"/>
        <w:ind w:left="360" w:hanging="360"/>
        <w:jc w:val="left"/>
        <w:rPr>
          <w:rFonts w:ascii="Times New Roman" w:hAnsi="Times New Roman"/>
          <w:color w:val="800080"/>
          <w:sz w:val="28"/>
        </w:rPr>
      </w:pPr>
      <w:r>
        <w:rPr>
          <w:rFonts w:ascii="Times New Roman" w:hAnsi="Times New Roman"/>
          <w:b/>
          <w:color w:val="800080"/>
          <w:sz w:val="28"/>
        </w:rPr>
        <w:t>Overview</w:t>
      </w:r>
    </w:p>
    <w:p w14:paraId="257C89A2" w14:textId="77777777" w:rsidR="00E11C0D" w:rsidRDefault="00E11C0D" w:rsidP="00761650">
      <w:pPr>
        <w:pStyle w:val="Text"/>
        <w:spacing w:line="276" w:lineRule="auto"/>
        <w:rPr>
          <w:rFonts w:ascii="Times New Roman" w:hAnsi="Times New Roman"/>
          <w:sz w:val="24"/>
        </w:rPr>
      </w:pPr>
      <w:r>
        <w:rPr>
          <w:rFonts w:ascii="Times New Roman" w:hAnsi="Times New Roman"/>
          <w:sz w:val="24"/>
        </w:rPr>
        <w:t>Chapter 1 explained that the primary means of conveying financial information to investors, creditors, and other external users is through financial statements and related notes.</w:t>
      </w:r>
      <w:r w:rsidR="003A362C">
        <w:rPr>
          <w:rFonts w:ascii="Times New Roman" w:hAnsi="Times New Roman"/>
          <w:sz w:val="24"/>
        </w:rPr>
        <w:t xml:space="preserve"> </w:t>
      </w:r>
      <w:r>
        <w:rPr>
          <w:rFonts w:ascii="Times New Roman" w:hAnsi="Times New Roman"/>
          <w:sz w:val="24"/>
        </w:rPr>
        <w:t xml:space="preserve">The purpose of this chapter is to </w:t>
      </w:r>
      <w:r>
        <w:rPr>
          <w:rFonts w:ascii="Times New Roman" w:hAnsi="Times New Roman"/>
          <w:i/>
          <w:color w:val="0000FF"/>
          <w:sz w:val="24"/>
        </w:rPr>
        <w:t>review</w:t>
      </w:r>
      <w:r>
        <w:rPr>
          <w:rFonts w:ascii="Times New Roman" w:hAnsi="Times New Roman"/>
          <w:sz w:val="24"/>
        </w:rPr>
        <w:t xml:space="preserve"> the fundamental </w:t>
      </w:r>
      <w:r>
        <w:rPr>
          <w:rFonts w:ascii="Times New Roman" w:hAnsi="Times New Roman"/>
          <w:i/>
          <w:color w:val="0000FF"/>
          <w:sz w:val="24"/>
        </w:rPr>
        <w:t xml:space="preserve">accounting process </w:t>
      </w:r>
      <w:r>
        <w:rPr>
          <w:rFonts w:ascii="Times New Roman" w:hAnsi="Times New Roman"/>
          <w:sz w:val="24"/>
        </w:rPr>
        <w:t>used to produce the financial statements.</w:t>
      </w:r>
      <w:r w:rsidR="003A362C">
        <w:rPr>
          <w:rFonts w:ascii="Times New Roman" w:hAnsi="Times New Roman"/>
          <w:sz w:val="24"/>
        </w:rPr>
        <w:t xml:space="preserve"> </w:t>
      </w:r>
      <w:r>
        <w:rPr>
          <w:rFonts w:ascii="Times New Roman" w:hAnsi="Times New Roman"/>
          <w:sz w:val="24"/>
        </w:rPr>
        <w:t>This review establishes a framework for the study of the concepts covered in intermediate accounting.</w:t>
      </w:r>
    </w:p>
    <w:p w14:paraId="35B8D37C" w14:textId="77777777" w:rsidR="00E11C0D" w:rsidRDefault="00E11C0D" w:rsidP="00761650">
      <w:pPr>
        <w:pStyle w:val="Text"/>
        <w:spacing w:line="276" w:lineRule="auto"/>
        <w:rPr>
          <w:rFonts w:ascii="Times New Roman" w:hAnsi="Times New Roman"/>
          <w:sz w:val="24"/>
        </w:rPr>
      </w:pPr>
      <w:r>
        <w:rPr>
          <w:rFonts w:ascii="Times New Roman" w:hAnsi="Times New Roman"/>
          <w:sz w:val="24"/>
        </w:rPr>
        <w:t>Actual accounting systems differ significantly from company to company.</w:t>
      </w:r>
      <w:r w:rsidR="003A362C">
        <w:rPr>
          <w:rFonts w:ascii="Times New Roman" w:hAnsi="Times New Roman"/>
          <w:sz w:val="24"/>
        </w:rPr>
        <w:t xml:space="preserve"> </w:t>
      </w:r>
      <w:r>
        <w:rPr>
          <w:rFonts w:ascii="Times New Roman" w:hAnsi="Times New Roman"/>
          <w:sz w:val="24"/>
        </w:rPr>
        <w:t>This chapter focuses on the many features that tend to be common to any accounting system.</w:t>
      </w:r>
    </w:p>
    <w:p w14:paraId="0E960867" w14:textId="77777777" w:rsidR="00E11C0D" w:rsidRDefault="00E11C0D" w:rsidP="00761650">
      <w:pPr>
        <w:pStyle w:val="List"/>
        <w:spacing w:line="276" w:lineRule="auto"/>
        <w:ind w:left="360" w:hanging="360"/>
        <w:jc w:val="left"/>
        <w:rPr>
          <w:rFonts w:ascii="Times New Roman" w:hAnsi="Times New Roman"/>
          <w:color w:val="800080"/>
          <w:sz w:val="28"/>
        </w:rPr>
      </w:pPr>
      <w:r>
        <w:rPr>
          <w:rFonts w:ascii="Times New Roman" w:hAnsi="Times New Roman"/>
          <w:b/>
          <w:color w:val="800080"/>
          <w:sz w:val="28"/>
        </w:rPr>
        <w:t>Learning Objectives</w:t>
      </w:r>
    </w:p>
    <w:p w14:paraId="2CCD0E6B" w14:textId="067514B4" w:rsidR="00E11C0D" w:rsidRDefault="00A2760C" w:rsidP="00761650">
      <w:pPr>
        <w:pStyle w:val="List"/>
        <w:spacing w:before="0" w:line="276" w:lineRule="auto"/>
        <w:ind w:left="900" w:hanging="900"/>
        <w:rPr>
          <w:rFonts w:ascii="Times New Roman" w:hAnsi="Times New Roman"/>
          <w:sz w:val="24"/>
        </w:rPr>
      </w:pPr>
      <w:r w:rsidRPr="00D6792D">
        <w:rPr>
          <w:rFonts w:ascii="Times New Roman" w:hAnsi="Times New Roman"/>
          <w:b/>
          <w:sz w:val="24"/>
        </w:rPr>
        <w:t>LO2</w:t>
      </w:r>
      <w:r w:rsidR="0048297D">
        <w:rPr>
          <w:rFonts w:ascii="Times New Roman" w:hAnsi="Times New Roman"/>
          <w:b/>
          <w:sz w:val="24"/>
        </w:rPr>
        <w:t>–</w:t>
      </w:r>
      <w:r w:rsidRPr="00D6792D">
        <w:rPr>
          <w:rFonts w:ascii="Times New Roman" w:hAnsi="Times New Roman"/>
          <w:b/>
          <w:sz w:val="24"/>
        </w:rPr>
        <w:t>1</w:t>
      </w:r>
      <w:r w:rsidR="00E11C0D">
        <w:rPr>
          <w:rFonts w:ascii="Times New Roman" w:hAnsi="Times New Roman"/>
          <w:sz w:val="24"/>
        </w:rPr>
        <w:tab/>
        <w:t>Analyze routine economic events—transactions—and record their effects on a company’s financial position using the accounting equation format.</w:t>
      </w:r>
    </w:p>
    <w:p w14:paraId="51AEDEC9" w14:textId="54A7F6C9" w:rsidR="00E11C0D" w:rsidRDefault="00A2760C" w:rsidP="00761650">
      <w:pPr>
        <w:pStyle w:val="List"/>
        <w:spacing w:before="0" w:line="276" w:lineRule="auto"/>
        <w:ind w:left="900" w:hanging="900"/>
        <w:rPr>
          <w:rFonts w:ascii="Times New Roman" w:hAnsi="Times New Roman"/>
          <w:sz w:val="24"/>
        </w:rPr>
      </w:pPr>
      <w:r w:rsidRPr="00D6792D">
        <w:rPr>
          <w:rFonts w:ascii="Times New Roman" w:hAnsi="Times New Roman"/>
          <w:b/>
          <w:sz w:val="24"/>
        </w:rPr>
        <w:t>LO2</w:t>
      </w:r>
      <w:r w:rsidR="0048297D">
        <w:rPr>
          <w:rFonts w:ascii="Times New Roman" w:hAnsi="Times New Roman"/>
          <w:b/>
          <w:sz w:val="24"/>
        </w:rPr>
        <w:t>–</w:t>
      </w:r>
      <w:r w:rsidRPr="00D6792D">
        <w:rPr>
          <w:rFonts w:ascii="Times New Roman" w:hAnsi="Times New Roman"/>
          <w:b/>
          <w:sz w:val="24"/>
        </w:rPr>
        <w:t>2</w:t>
      </w:r>
      <w:r w:rsidR="00E11C0D">
        <w:rPr>
          <w:rFonts w:ascii="Times New Roman" w:hAnsi="Times New Roman"/>
          <w:sz w:val="24"/>
        </w:rPr>
        <w:tab/>
        <w:t>Record transactions using the general journal format.</w:t>
      </w:r>
    </w:p>
    <w:p w14:paraId="3CA59C89" w14:textId="4AB35C1A" w:rsidR="00E11C0D" w:rsidRDefault="00A2760C" w:rsidP="00761650">
      <w:pPr>
        <w:pStyle w:val="List"/>
        <w:spacing w:before="0" w:line="276" w:lineRule="auto"/>
        <w:ind w:left="900" w:hanging="900"/>
        <w:rPr>
          <w:rFonts w:ascii="Times New Roman" w:hAnsi="Times New Roman"/>
          <w:sz w:val="24"/>
        </w:rPr>
      </w:pPr>
      <w:r w:rsidRPr="00D6792D">
        <w:rPr>
          <w:rFonts w:ascii="Times New Roman" w:hAnsi="Times New Roman"/>
          <w:b/>
          <w:sz w:val="24"/>
        </w:rPr>
        <w:t>LO2</w:t>
      </w:r>
      <w:r w:rsidR="0048297D">
        <w:rPr>
          <w:rFonts w:ascii="Times New Roman" w:hAnsi="Times New Roman"/>
          <w:b/>
          <w:sz w:val="24"/>
        </w:rPr>
        <w:t>–</w:t>
      </w:r>
      <w:r w:rsidR="00E11C0D" w:rsidRPr="00D6792D">
        <w:rPr>
          <w:rFonts w:ascii="Times New Roman" w:hAnsi="Times New Roman"/>
          <w:b/>
          <w:sz w:val="24"/>
        </w:rPr>
        <w:t>3</w:t>
      </w:r>
      <w:r w:rsidR="00E11C0D">
        <w:rPr>
          <w:rFonts w:ascii="Times New Roman" w:hAnsi="Times New Roman"/>
          <w:b/>
          <w:sz w:val="24"/>
        </w:rPr>
        <w:tab/>
      </w:r>
      <w:r w:rsidR="00E11C0D">
        <w:rPr>
          <w:rFonts w:ascii="Times New Roman" w:hAnsi="Times New Roman"/>
          <w:sz w:val="24"/>
        </w:rPr>
        <w:t xml:space="preserve">Post the effects of journal entries to </w:t>
      </w:r>
      <w:r w:rsidR="00AE4F21">
        <w:rPr>
          <w:rFonts w:ascii="Times New Roman" w:hAnsi="Times New Roman"/>
          <w:sz w:val="24"/>
        </w:rPr>
        <w:t xml:space="preserve">general ledger </w:t>
      </w:r>
      <w:r w:rsidR="00E11C0D">
        <w:rPr>
          <w:rFonts w:ascii="Times New Roman" w:hAnsi="Times New Roman"/>
          <w:sz w:val="24"/>
        </w:rPr>
        <w:t>accounts and prepare an unadjusted trial balance.</w:t>
      </w:r>
    </w:p>
    <w:p w14:paraId="3873139B" w14:textId="5DE13E8A" w:rsidR="00E11C0D" w:rsidRDefault="00A2760C" w:rsidP="00761650">
      <w:pPr>
        <w:pStyle w:val="List"/>
        <w:spacing w:before="0" w:line="276" w:lineRule="auto"/>
        <w:ind w:left="900" w:hanging="900"/>
        <w:rPr>
          <w:rFonts w:ascii="Times New Roman" w:hAnsi="Times New Roman"/>
          <w:sz w:val="24"/>
        </w:rPr>
      </w:pPr>
      <w:r w:rsidRPr="00D6792D">
        <w:rPr>
          <w:rFonts w:ascii="Times New Roman" w:hAnsi="Times New Roman"/>
          <w:b/>
          <w:sz w:val="24"/>
        </w:rPr>
        <w:t>LO2</w:t>
      </w:r>
      <w:r w:rsidR="0048297D">
        <w:rPr>
          <w:rFonts w:ascii="Times New Roman" w:hAnsi="Times New Roman"/>
          <w:b/>
          <w:sz w:val="24"/>
        </w:rPr>
        <w:t>–</w:t>
      </w:r>
      <w:r w:rsidR="00E11C0D" w:rsidRPr="00D6792D">
        <w:rPr>
          <w:rFonts w:ascii="Times New Roman" w:hAnsi="Times New Roman"/>
          <w:b/>
          <w:sz w:val="24"/>
        </w:rPr>
        <w:t>4</w:t>
      </w:r>
      <w:r w:rsidR="00E11C0D">
        <w:rPr>
          <w:rFonts w:ascii="Times New Roman" w:hAnsi="Times New Roman"/>
          <w:b/>
          <w:sz w:val="24"/>
        </w:rPr>
        <w:tab/>
      </w:r>
      <w:r w:rsidR="00E11C0D">
        <w:rPr>
          <w:rFonts w:ascii="Times New Roman" w:hAnsi="Times New Roman"/>
          <w:sz w:val="24"/>
        </w:rPr>
        <w:t>Identify and describe the different types of adjusting journal entries.</w:t>
      </w:r>
    </w:p>
    <w:p w14:paraId="31C3E100" w14:textId="25291FF5" w:rsidR="00E11C0D" w:rsidRDefault="00A2760C" w:rsidP="00761650">
      <w:pPr>
        <w:pStyle w:val="List"/>
        <w:spacing w:before="0" w:line="276" w:lineRule="auto"/>
        <w:ind w:left="900" w:hanging="900"/>
        <w:rPr>
          <w:rFonts w:ascii="Times New Roman" w:hAnsi="Times New Roman"/>
          <w:sz w:val="24"/>
        </w:rPr>
      </w:pPr>
      <w:r w:rsidRPr="00D6792D">
        <w:rPr>
          <w:rFonts w:ascii="Times New Roman" w:hAnsi="Times New Roman"/>
          <w:b/>
          <w:sz w:val="24"/>
        </w:rPr>
        <w:t>LO2</w:t>
      </w:r>
      <w:r w:rsidR="0048297D">
        <w:rPr>
          <w:rFonts w:ascii="Times New Roman" w:hAnsi="Times New Roman"/>
          <w:b/>
          <w:sz w:val="24"/>
        </w:rPr>
        <w:t>–</w:t>
      </w:r>
      <w:r w:rsidR="00E11C0D" w:rsidRPr="00D6792D">
        <w:rPr>
          <w:rFonts w:ascii="Times New Roman" w:hAnsi="Times New Roman"/>
          <w:b/>
          <w:sz w:val="24"/>
        </w:rPr>
        <w:t>5</w:t>
      </w:r>
      <w:r w:rsidR="00E11C0D">
        <w:rPr>
          <w:rFonts w:ascii="Times New Roman" w:hAnsi="Times New Roman"/>
          <w:b/>
          <w:sz w:val="24"/>
        </w:rPr>
        <w:tab/>
      </w:r>
      <w:r w:rsidR="00AE4F21">
        <w:rPr>
          <w:rFonts w:ascii="Times New Roman" w:hAnsi="Times New Roman"/>
          <w:sz w:val="24"/>
        </w:rPr>
        <w:t>R</w:t>
      </w:r>
      <w:r w:rsidR="00E11C0D">
        <w:rPr>
          <w:rFonts w:ascii="Times New Roman" w:hAnsi="Times New Roman"/>
          <w:sz w:val="24"/>
        </w:rPr>
        <w:t xml:space="preserve">ecord adjusting journal entries in general journal format, </w:t>
      </w:r>
      <w:r w:rsidR="00AE4F21">
        <w:rPr>
          <w:rFonts w:ascii="Times New Roman" w:hAnsi="Times New Roman"/>
          <w:sz w:val="24"/>
        </w:rPr>
        <w:t xml:space="preserve">post entries, </w:t>
      </w:r>
      <w:r w:rsidR="00E11C0D">
        <w:rPr>
          <w:rFonts w:ascii="Times New Roman" w:hAnsi="Times New Roman"/>
          <w:sz w:val="24"/>
        </w:rPr>
        <w:t>and prepare an adjusted trial balance.</w:t>
      </w:r>
    </w:p>
    <w:p w14:paraId="429B7F9D" w14:textId="35BBBC17" w:rsidR="00E11C0D" w:rsidRDefault="00A2760C" w:rsidP="00761650">
      <w:pPr>
        <w:pStyle w:val="List"/>
        <w:spacing w:before="0" w:line="276" w:lineRule="auto"/>
        <w:ind w:left="900" w:hanging="900"/>
        <w:rPr>
          <w:rFonts w:ascii="Times New Roman" w:hAnsi="Times New Roman"/>
          <w:sz w:val="24"/>
        </w:rPr>
      </w:pPr>
      <w:r w:rsidRPr="00D6792D">
        <w:rPr>
          <w:rFonts w:ascii="Times New Roman" w:hAnsi="Times New Roman"/>
          <w:b/>
          <w:sz w:val="24"/>
        </w:rPr>
        <w:t>LO2</w:t>
      </w:r>
      <w:r w:rsidR="0048297D">
        <w:rPr>
          <w:rFonts w:ascii="Times New Roman" w:hAnsi="Times New Roman"/>
          <w:b/>
          <w:sz w:val="24"/>
        </w:rPr>
        <w:t>–</w:t>
      </w:r>
      <w:r w:rsidR="00E11C0D" w:rsidRPr="00D6792D">
        <w:rPr>
          <w:rFonts w:ascii="Times New Roman" w:hAnsi="Times New Roman"/>
          <w:b/>
          <w:sz w:val="24"/>
        </w:rPr>
        <w:t>6</w:t>
      </w:r>
      <w:r w:rsidR="00E11C0D">
        <w:rPr>
          <w:rFonts w:ascii="Times New Roman" w:hAnsi="Times New Roman"/>
          <w:b/>
          <w:sz w:val="24"/>
        </w:rPr>
        <w:tab/>
      </w:r>
      <w:r w:rsidR="002472D6">
        <w:rPr>
          <w:rFonts w:ascii="Times New Roman" w:hAnsi="Times New Roman"/>
          <w:sz w:val="24"/>
        </w:rPr>
        <w:t xml:space="preserve">Describe the </w:t>
      </w:r>
      <w:r w:rsidR="00E11C0D">
        <w:rPr>
          <w:rFonts w:ascii="Times New Roman" w:hAnsi="Times New Roman"/>
          <w:sz w:val="24"/>
        </w:rPr>
        <w:t>basic financial statements.</w:t>
      </w:r>
    </w:p>
    <w:p w14:paraId="627B6FDE" w14:textId="7E2BA022" w:rsidR="00A2760C" w:rsidRDefault="00A2760C" w:rsidP="00761650">
      <w:pPr>
        <w:pStyle w:val="List"/>
        <w:spacing w:before="0" w:line="276" w:lineRule="auto"/>
        <w:ind w:left="900" w:hanging="900"/>
        <w:rPr>
          <w:rFonts w:ascii="Times New Roman" w:hAnsi="Times New Roman"/>
          <w:sz w:val="24"/>
        </w:rPr>
      </w:pPr>
      <w:r w:rsidRPr="00D6792D">
        <w:rPr>
          <w:rFonts w:ascii="Times New Roman" w:hAnsi="Times New Roman"/>
          <w:b/>
          <w:sz w:val="24"/>
        </w:rPr>
        <w:t>LO2</w:t>
      </w:r>
      <w:r w:rsidR="0048297D">
        <w:rPr>
          <w:rFonts w:ascii="Times New Roman" w:hAnsi="Times New Roman"/>
          <w:b/>
          <w:sz w:val="24"/>
        </w:rPr>
        <w:t>–</w:t>
      </w:r>
      <w:r w:rsidRPr="00D6792D">
        <w:rPr>
          <w:rFonts w:ascii="Times New Roman" w:hAnsi="Times New Roman"/>
          <w:b/>
          <w:sz w:val="24"/>
        </w:rPr>
        <w:t>7</w:t>
      </w:r>
      <w:r>
        <w:rPr>
          <w:rFonts w:ascii="Times New Roman" w:hAnsi="Times New Roman"/>
          <w:sz w:val="24"/>
        </w:rPr>
        <w:tab/>
        <w:t>Explain the closing process.</w:t>
      </w:r>
    </w:p>
    <w:p w14:paraId="347F7C94" w14:textId="6AAB3A20" w:rsidR="00A2760C" w:rsidRDefault="00A2760C" w:rsidP="00761650">
      <w:pPr>
        <w:pStyle w:val="List"/>
        <w:spacing w:before="0" w:line="276" w:lineRule="auto"/>
        <w:ind w:left="900" w:hanging="900"/>
        <w:rPr>
          <w:rFonts w:ascii="Times New Roman" w:hAnsi="Times New Roman"/>
          <w:b/>
          <w:sz w:val="24"/>
        </w:rPr>
      </w:pPr>
      <w:r w:rsidRPr="00D6792D">
        <w:rPr>
          <w:rFonts w:ascii="Times New Roman" w:hAnsi="Times New Roman"/>
          <w:b/>
          <w:sz w:val="24"/>
        </w:rPr>
        <w:t>LO2</w:t>
      </w:r>
      <w:r w:rsidR="0048297D">
        <w:rPr>
          <w:rFonts w:ascii="Times New Roman" w:hAnsi="Times New Roman"/>
          <w:b/>
          <w:sz w:val="24"/>
        </w:rPr>
        <w:t>–</w:t>
      </w:r>
      <w:r w:rsidRPr="00D6792D">
        <w:rPr>
          <w:rFonts w:ascii="Times New Roman" w:hAnsi="Times New Roman"/>
          <w:b/>
          <w:sz w:val="24"/>
        </w:rPr>
        <w:t>8</w:t>
      </w:r>
      <w:r>
        <w:rPr>
          <w:rFonts w:ascii="Times New Roman" w:hAnsi="Times New Roman"/>
          <w:sz w:val="24"/>
        </w:rPr>
        <w:tab/>
        <w:t>Convert from cash basis net income to accrual basis net income.</w:t>
      </w:r>
    </w:p>
    <w:p w14:paraId="19DB06F2" w14:textId="77777777" w:rsidR="00E11C0D" w:rsidRDefault="00E11C0D" w:rsidP="00761650">
      <w:pPr>
        <w:pStyle w:val="List"/>
        <w:spacing w:before="0" w:line="276" w:lineRule="auto"/>
        <w:ind w:left="360" w:hanging="360"/>
        <w:rPr>
          <w:rFonts w:ascii="Times New Roman" w:hAnsi="Times New Roman"/>
          <w:sz w:val="24"/>
        </w:rPr>
      </w:pPr>
    </w:p>
    <w:p w14:paraId="02A628D7" w14:textId="77777777" w:rsidR="00E11C0D" w:rsidRDefault="00E11C0D" w:rsidP="00761650">
      <w:pPr>
        <w:pStyle w:val="List"/>
        <w:spacing w:before="0" w:line="276" w:lineRule="auto"/>
        <w:jc w:val="center"/>
        <w:rPr>
          <w:rFonts w:ascii="Times New Roman" w:hAnsi="Times New Roman"/>
          <w:color w:val="800080"/>
          <w:sz w:val="28"/>
        </w:rPr>
      </w:pPr>
      <w:r>
        <w:rPr>
          <w:rFonts w:ascii="Times New Roman" w:hAnsi="Times New Roman"/>
          <w:b/>
          <w:color w:val="800080"/>
          <w:sz w:val="28"/>
        </w:rPr>
        <w:t>Lecture Outline</w:t>
      </w:r>
    </w:p>
    <w:p w14:paraId="3B79790D" w14:textId="77777777" w:rsidR="00E11C0D" w:rsidRDefault="00E11C0D" w:rsidP="00761650">
      <w:pPr>
        <w:pStyle w:val="Text"/>
        <w:spacing w:before="240" w:line="276" w:lineRule="auto"/>
        <w:ind w:left="440" w:hanging="440"/>
        <w:jc w:val="left"/>
        <w:rPr>
          <w:rFonts w:ascii="Times New Roman" w:hAnsi="Times New Roman"/>
          <w:b/>
          <w:color w:val="0000FF"/>
          <w:sz w:val="24"/>
        </w:rPr>
      </w:pPr>
      <w:r>
        <w:rPr>
          <w:rFonts w:ascii="Times New Roman" w:hAnsi="Times New Roman"/>
          <w:b/>
          <w:color w:val="0000FF"/>
          <w:sz w:val="24"/>
        </w:rPr>
        <w:t>I.</w:t>
      </w:r>
      <w:r>
        <w:rPr>
          <w:rFonts w:ascii="Times New Roman" w:hAnsi="Times New Roman"/>
          <w:b/>
          <w:color w:val="0000FF"/>
          <w:sz w:val="24"/>
        </w:rPr>
        <w:tab/>
        <w:t>The Basic Model</w:t>
      </w:r>
    </w:p>
    <w:p w14:paraId="3E25C35D" w14:textId="77777777" w:rsidR="00E11C0D" w:rsidRDefault="00E11C0D" w:rsidP="00761650">
      <w:pPr>
        <w:pStyle w:val="List"/>
        <w:spacing w:before="0" w:line="276" w:lineRule="auto"/>
        <w:ind w:left="980" w:hanging="440"/>
        <w:rPr>
          <w:rFonts w:ascii="Times New Roman" w:hAnsi="Times New Roman"/>
          <w:sz w:val="24"/>
        </w:rPr>
      </w:pPr>
      <w:r>
        <w:rPr>
          <w:rFonts w:ascii="Times New Roman" w:hAnsi="Times New Roman"/>
          <w:sz w:val="24"/>
        </w:rPr>
        <w:t>A.</w:t>
      </w:r>
      <w:r>
        <w:rPr>
          <w:rFonts w:ascii="Times New Roman" w:hAnsi="Times New Roman"/>
          <w:sz w:val="24"/>
        </w:rPr>
        <w:tab/>
        <w:t>External events involve an exchange between the company and another entity; internal transactions do not involve an exchange transaction but do affect financial position.</w:t>
      </w:r>
    </w:p>
    <w:p w14:paraId="49C496E2" w14:textId="77777777" w:rsidR="00E11C0D" w:rsidRDefault="00E11C0D" w:rsidP="00761650">
      <w:pPr>
        <w:pStyle w:val="List"/>
        <w:spacing w:before="0" w:line="276" w:lineRule="auto"/>
        <w:ind w:left="980" w:hanging="440"/>
        <w:rPr>
          <w:rFonts w:ascii="Times New Roman" w:hAnsi="Times New Roman"/>
          <w:sz w:val="24"/>
        </w:rPr>
      </w:pPr>
      <w:r>
        <w:rPr>
          <w:rFonts w:ascii="Times New Roman" w:hAnsi="Times New Roman"/>
          <w:sz w:val="24"/>
        </w:rPr>
        <w:t>B.</w:t>
      </w:r>
      <w:r>
        <w:rPr>
          <w:rFonts w:ascii="Times New Roman" w:hAnsi="Times New Roman"/>
          <w:sz w:val="24"/>
        </w:rPr>
        <w:tab/>
        <w:t>The accounting equation underlies the process used to capture the effect of economic events (transactions):</w:t>
      </w:r>
    </w:p>
    <w:p w14:paraId="15DD3C9D" w14:textId="77777777" w:rsidR="00761650" w:rsidRPr="00761650" w:rsidRDefault="00761650" w:rsidP="00761650">
      <w:pPr>
        <w:pStyle w:val="List"/>
        <w:spacing w:before="0" w:line="276" w:lineRule="auto"/>
        <w:ind w:left="980" w:hanging="440"/>
        <w:rPr>
          <w:rFonts w:ascii="Times New Roman" w:hAnsi="Times New Roman"/>
          <w:sz w:val="6"/>
        </w:rPr>
      </w:pPr>
    </w:p>
    <w:p w14:paraId="636B04B6" w14:textId="45E1CE8B" w:rsidR="00E11C0D" w:rsidRPr="00D11029" w:rsidRDefault="00E11C0D" w:rsidP="00761650">
      <w:pPr>
        <w:pStyle w:val="List"/>
        <w:spacing w:before="0" w:line="276" w:lineRule="auto"/>
        <w:ind w:left="980" w:hanging="440"/>
        <w:rPr>
          <w:rFonts w:ascii="Times New Roman" w:hAnsi="Times New Roman"/>
          <w:b/>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D11029">
        <w:rPr>
          <w:rFonts w:ascii="Times New Roman" w:hAnsi="Times New Roman"/>
          <w:b/>
          <w:sz w:val="24"/>
        </w:rPr>
        <w:t xml:space="preserve">Assets = Liabilities + Owners' </w:t>
      </w:r>
      <w:r w:rsidR="00E32170">
        <w:rPr>
          <w:rFonts w:ascii="Times New Roman" w:hAnsi="Times New Roman"/>
          <w:b/>
          <w:sz w:val="24"/>
        </w:rPr>
        <w:t>E</w:t>
      </w:r>
      <w:r w:rsidRPr="00D11029">
        <w:rPr>
          <w:rFonts w:ascii="Times New Roman" w:hAnsi="Times New Roman"/>
          <w:b/>
          <w:sz w:val="24"/>
        </w:rPr>
        <w:t>quity</w:t>
      </w:r>
    </w:p>
    <w:p w14:paraId="1BA0A45E" w14:textId="77777777" w:rsidR="00761650" w:rsidRPr="00761650" w:rsidRDefault="00761650" w:rsidP="00761650">
      <w:pPr>
        <w:pStyle w:val="List"/>
        <w:spacing w:before="0" w:line="276" w:lineRule="auto"/>
        <w:ind w:left="980" w:hanging="440"/>
        <w:rPr>
          <w:rFonts w:ascii="Times New Roman" w:hAnsi="Times New Roman"/>
          <w:sz w:val="12"/>
        </w:rPr>
      </w:pPr>
    </w:p>
    <w:p w14:paraId="7CCE735A" w14:textId="77777777" w:rsidR="00E11C0D" w:rsidRDefault="00E11C0D" w:rsidP="00761650">
      <w:pPr>
        <w:pStyle w:val="List"/>
        <w:spacing w:before="0" w:line="276" w:lineRule="auto"/>
        <w:ind w:left="980" w:hanging="440"/>
        <w:rPr>
          <w:rFonts w:ascii="Times New Roman" w:hAnsi="Times New Roman"/>
          <w:sz w:val="24"/>
        </w:rPr>
      </w:pPr>
      <w:r>
        <w:rPr>
          <w:rFonts w:ascii="Times New Roman" w:hAnsi="Times New Roman"/>
          <w:sz w:val="24"/>
        </w:rPr>
        <w:t>C.</w:t>
      </w:r>
      <w:r>
        <w:rPr>
          <w:rFonts w:ascii="Times New Roman" w:hAnsi="Times New Roman"/>
          <w:sz w:val="24"/>
        </w:rPr>
        <w:tab/>
        <w:t>Each transaction has a dual effect on the accounting equation.</w:t>
      </w:r>
      <w:r w:rsidR="003A362C">
        <w:rPr>
          <w:rFonts w:ascii="Times New Roman" w:hAnsi="Times New Roman"/>
          <w:sz w:val="24"/>
        </w:rPr>
        <w:t xml:space="preserve"> </w:t>
      </w:r>
    </w:p>
    <w:p w14:paraId="172C2F4C" w14:textId="77777777" w:rsidR="00E11C0D" w:rsidRDefault="00E11C0D" w:rsidP="00761650">
      <w:pPr>
        <w:pStyle w:val="List"/>
        <w:tabs>
          <w:tab w:val="left" w:pos="1340"/>
        </w:tabs>
        <w:spacing w:before="0" w:line="276" w:lineRule="auto"/>
        <w:ind w:left="980" w:hanging="440"/>
        <w:rPr>
          <w:rFonts w:ascii="Times New Roman" w:hAnsi="Times New Roman"/>
          <w:sz w:val="24"/>
        </w:rPr>
      </w:pPr>
      <w:r>
        <w:rPr>
          <w:rFonts w:ascii="Times New Roman" w:hAnsi="Times New Roman"/>
          <w:sz w:val="24"/>
        </w:rPr>
        <w:t>D.</w:t>
      </w:r>
      <w:r>
        <w:rPr>
          <w:rFonts w:ascii="Times New Roman" w:hAnsi="Times New Roman"/>
          <w:sz w:val="24"/>
        </w:rPr>
        <w:tab/>
        <w:t xml:space="preserve">Owners' equity for a corporation, called shareholders' equity, is classified </w:t>
      </w:r>
      <w:r>
        <w:rPr>
          <w:rFonts w:ascii="Times New Roman" w:hAnsi="Times New Roman"/>
          <w:i/>
          <w:color w:val="0000FF"/>
          <w:sz w:val="24"/>
        </w:rPr>
        <w:t>by source</w:t>
      </w:r>
      <w:r>
        <w:rPr>
          <w:rFonts w:ascii="Times New Roman" w:hAnsi="Times New Roman"/>
          <w:sz w:val="24"/>
        </w:rPr>
        <w:t xml:space="preserve"> as either paid-in capital or retained earnings.</w:t>
      </w:r>
      <w:r w:rsidR="003A362C">
        <w:rPr>
          <w:rFonts w:ascii="Times New Roman" w:hAnsi="Times New Roman"/>
          <w:sz w:val="24"/>
        </w:rPr>
        <w:t xml:space="preserve"> </w:t>
      </w:r>
    </w:p>
    <w:p w14:paraId="151F23CB" w14:textId="77777777" w:rsidR="00E11C0D" w:rsidRDefault="00E11C0D" w:rsidP="00761650">
      <w:pPr>
        <w:pStyle w:val="List"/>
        <w:spacing w:before="0" w:line="276" w:lineRule="auto"/>
        <w:ind w:left="980" w:hanging="440"/>
        <w:rPr>
          <w:rFonts w:ascii="Times New Roman" w:hAnsi="Times New Roman"/>
          <w:sz w:val="24"/>
        </w:rPr>
      </w:pPr>
      <w:r>
        <w:rPr>
          <w:rFonts w:ascii="Times New Roman" w:hAnsi="Times New Roman"/>
          <w:sz w:val="24"/>
        </w:rPr>
        <w:t>E.</w:t>
      </w:r>
      <w:r>
        <w:rPr>
          <w:rFonts w:ascii="Times New Roman" w:hAnsi="Times New Roman"/>
          <w:sz w:val="24"/>
        </w:rPr>
        <w:tab/>
        <w:t>The double-entry system is used to process transactions.</w:t>
      </w:r>
    </w:p>
    <w:p w14:paraId="66ACEA86" w14:textId="77777777" w:rsidR="00E11C0D" w:rsidRDefault="00E11C0D" w:rsidP="00761650">
      <w:pPr>
        <w:pStyle w:val="List"/>
        <w:spacing w:before="0" w:line="276" w:lineRule="auto"/>
        <w:ind w:left="1340" w:hanging="360"/>
        <w:rPr>
          <w:rFonts w:ascii="Times New Roman" w:hAnsi="Times New Roman"/>
          <w:sz w:val="24"/>
        </w:rPr>
      </w:pPr>
      <w:r>
        <w:rPr>
          <w:rFonts w:ascii="Times New Roman" w:hAnsi="Times New Roman"/>
          <w:sz w:val="24"/>
        </w:rPr>
        <w:t>1.</w:t>
      </w:r>
      <w:r>
        <w:rPr>
          <w:rFonts w:ascii="Times New Roman" w:hAnsi="Times New Roman"/>
          <w:sz w:val="24"/>
        </w:rPr>
        <w:tab/>
        <w:t>Elements of the accounting equation are represented by accounts in a general ledger.</w:t>
      </w:r>
    </w:p>
    <w:p w14:paraId="12AE1756" w14:textId="77777777" w:rsidR="00E11C0D" w:rsidRDefault="00E11C0D" w:rsidP="00761650">
      <w:pPr>
        <w:pStyle w:val="List"/>
        <w:spacing w:before="0" w:line="276" w:lineRule="auto"/>
        <w:ind w:left="1340" w:hanging="360"/>
        <w:rPr>
          <w:rFonts w:ascii="Times New Roman" w:hAnsi="Times New Roman"/>
          <w:sz w:val="24"/>
        </w:rPr>
      </w:pPr>
      <w:r>
        <w:rPr>
          <w:rFonts w:ascii="Times New Roman" w:hAnsi="Times New Roman"/>
          <w:sz w:val="24"/>
        </w:rPr>
        <w:t>2.</w:t>
      </w:r>
      <w:r>
        <w:rPr>
          <w:rFonts w:ascii="Times New Roman" w:hAnsi="Times New Roman"/>
          <w:sz w:val="24"/>
        </w:rPr>
        <w:tab/>
        <w:t xml:space="preserve">In the double-entry system, </w:t>
      </w:r>
      <w:r>
        <w:rPr>
          <w:rFonts w:ascii="Times New Roman" w:hAnsi="Times New Roman"/>
          <w:i/>
          <w:color w:val="0000FF"/>
          <w:sz w:val="24"/>
        </w:rPr>
        <w:t>debit</w:t>
      </w:r>
      <w:r>
        <w:rPr>
          <w:rFonts w:ascii="Times New Roman" w:hAnsi="Times New Roman"/>
          <w:sz w:val="24"/>
        </w:rPr>
        <w:t xml:space="preserve"> means left side of an account, and </w:t>
      </w:r>
      <w:r>
        <w:rPr>
          <w:rFonts w:ascii="Times New Roman" w:hAnsi="Times New Roman"/>
          <w:i/>
          <w:color w:val="0000FF"/>
          <w:sz w:val="24"/>
        </w:rPr>
        <w:t>credit</w:t>
      </w:r>
      <w:r>
        <w:rPr>
          <w:rFonts w:ascii="Times New Roman" w:hAnsi="Times New Roman"/>
          <w:sz w:val="24"/>
        </w:rPr>
        <w:t xml:space="preserve"> means right side of an account.</w:t>
      </w:r>
    </w:p>
    <w:p w14:paraId="3BC1ECFF" w14:textId="77777777" w:rsidR="00E11C0D" w:rsidRDefault="00E11C0D" w:rsidP="00761650">
      <w:pPr>
        <w:pStyle w:val="List"/>
        <w:numPr>
          <w:ilvl w:val="0"/>
          <w:numId w:val="4"/>
        </w:numPr>
        <w:spacing w:before="0" w:line="276" w:lineRule="auto"/>
        <w:rPr>
          <w:rFonts w:ascii="Times New Roman" w:hAnsi="Times New Roman"/>
          <w:sz w:val="24"/>
        </w:rPr>
      </w:pPr>
      <w:r>
        <w:rPr>
          <w:rFonts w:ascii="Times New Roman" w:hAnsi="Times New Roman"/>
          <w:sz w:val="24"/>
        </w:rPr>
        <w:lastRenderedPageBreak/>
        <w:t xml:space="preserve">Asset </w:t>
      </w:r>
      <w:r>
        <w:rPr>
          <w:rFonts w:ascii="Times New Roman" w:hAnsi="Times New Roman"/>
          <w:i/>
          <w:color w:val="0000FF"/>
          <w:sz w:val="24"/>
        </w:rPr>
        <w:t>increases</w:t>
      </w:r>
      <w:r>
        <w:rPr>
          <w:rFonts w:ascii="Times New Roman" w:hAnsi="Times New Roman"/>
          <w:color w:val="0000FF"/>
          <w:sz w:val="24"/>
        </w:rPr>
        <w:t xml:space="preserve"> </w:t>
      </w:r>
      <w:r>
        <w:rPr>
          <w:rFonts w:ascii="Times New Roman" w:hAnsi="Times New Roman"/>
          <w:sz w:val="24"/>
        </w:rPr>
        <w:t xml:space="preserve">are entered on the </w:t>
      </w:r>
      <w:r>
        <w:rPr>
          <w:rFonts w:ascii="Times New Roman" w:hAnsi="Times New Roman"/>
          <w:i/>
          <w:color w:val="0000FF"/>
          <w:sz w:val="24"/>
        </w:rPr>
        <w:t>debit</w:t>
      </w:r>
      <w:r>
        <w:rPr>
          <w:rFonts w:ascii="Times New Roman" w:hAnsi="Times New Roman"/>
          <w:color w:val="0000FF"/>
          <w:sz w:val="24"/>
        </w:rPr>
        <w:t xml:space="preserve"> </w:t>
      </w:r>
      <w:r>
        <w:rPr>
          <w:rFonts w:ascii="Times New Roman" w:hAnsi="Times New Roman"/>
          <w:sz w:val="24"/>
        </w:rPr>
        <w:t xml:space="preserve">side of accounts and </w:t>
      </w:r>
      <w:r>
        <w:rPr>
          <w:rFonts w:ascii="Times New Roman" w:hAnsi="Times New Roman"/>
          <w:i/>
          <w:color w:val="0000FF"/>
          <w:sz w:val="24"/>
        </w:rPr>
        <w:t>decreases</w:t>
      </w:r>
      <w:r>
        <w:rPr>
          <w:rFonts w:ascii="Times New Roman" w:hAnsi="Times New Roman"/>
          <w:color w:val="0000FF"/>
          <w:sz w:val="24"/>
        </w:rPr>
        <w:t xml:space="preserve"> </w:t>
      </w:r>
      <w:r>
        <w:rPr>
          <w:rFonts w:ascii="Times New Roman" w:hAnsi="Times New Roman"/>
          <w:sz w:val="24"/>
        </w:rPr>
        <w:t xml:space="preserve">are entered on the </w:t>
      </w:r>
      <w:r>
        <w:rPr>
          <w:rFonts w:ascii="Times New Roman" w:hAnsi="Times New Roman"/>
          <w:i/>
          <w:color w:val="0000FF"/>
          <w:sz w:val="24"/>
        </w:rPr>
        <w:t xml:space="preserve">credit </w:t>
      </w:r>
      <w:r>
        <w:rPr>
          <w:rFonts w:ascii="Times New Roman" w:hAnsi="Times New Roman"/>
          <w:sz w:val="24"/>
        </w:rPr>
        <w:t>side.</w:t>
      </w:r>
      <w:r w:rsidR="003A362C">
        <w:rPr>
          <w:rFonts w:ascii="Times New Roman" w:hAnsi="Times New Roman"/>
          <w:sz w:val="24"/>
        </w:rPr>
        <w:t xml:space="preserve"> </w:t>
      </w:r>
      <w:r>
        <w:rPr>
          <w:rFonts w:ascii="Times New Roman" w:hAnsi="Times New Roman"/>
          <w:sz w:val="24"/>
        </w:rPr>
        <w:t xml:space="preserve">Liability and equity account </w:t>
      </w:r>
      <w:r w:rsidRPr="008939A8">
        <w:rPr>
          <w:rFonts w:ascii="Times New Roman" w:hAnsi="Times New Roman"/>
          <w:i/>
          <w:color w:val="0000FF"/>
          <w:sz w:val="24"/>
        </w:rPr>
        <w:t>i</w:t>
      </w:r>
      <w:r>
        <w:rPr>
          <w:rFonts w:ascii="Times New Roman" w:hAnsi="Times New Roman"/>
          <w:i/>
          <w:color w:val="0000FF"/>
          <w:sz w:val="24"/>
        </w:rPr>
        <w:t>ncreases</w:t>
      </w:r>
      <w:r>
        <w:rPr>
          <w:rFonts w:ascii="Times New Roman" w:hAnsi="Times New Roman"/>
          <w:color w:val="0000FF"/>
          <w:sz w:val="24"/>
        </w:rPr>
        <w:t xml:space="preserve"> </w:t>
      </w:r>
      <w:r>
        <w:rPr>
          <w:rFonts w:ascii="Times New Roman" w:hAnsi="Times New Roman"/>
          <w:sz w:val="24"/>
        </w:rPr>
        <w:t xml:space="preserve">are </w:t>
      </w:r>
      <w:r w:rsidRPr="008939A8">
        <w:rPr>
          <w:rFonts w:ascii="Times New Roman" w:hAnsi="Times New Roman"/>
          <w:i/>
          <w:color w:val="0000FF"/>
          <w:sz w:val="24"/>
        </w:rPr>
        <w:t>credits</w:t>
      </w:r>
      <w:r>
        <w:rPr>
          <w:rFonts w:ascii="Times New Roman" w:hAnsi="Times New Roman"/>
          <w:i/>
          <w:sz w:val="24"/>
        </w:rPr>
        <w:t xml:space="preserve"> </w:t>
      </w:r>
      <w:r>
        <w:rPr>
          <w:rFonts w:ascii="Times New Roman" w:hAnsi="Times New Roman"/>
          <w:sz w:val="24"/>
        </w:rPr>
        <w:t xml:space="preserve">and </w:t>
      </w:r>
      <w:r>
        <w:rPr>
          <w:rFonts w:ascii="Times New Roman" w:hAnsi="Times New Roman"/>
          <w:i/>
          <w:color w:val="0000FF"/>
          <w:sz w:val="24"/>
        </w:rPr>
        <w:t>decreases</w:t>
      </w:r>
      <w:r>
        <w:rPr>
          <w:rFonts w:ascii="Times New Roman" w:hAnsi="Times New Roman"/>
          <w:color w:val="0000FF"/>
          <w:sz w:val="24"/>
        </w:rPr>
        <w:t xml:space="preserve"> </w:t>
      </w:r>
      <w:r>
        <w:rPr>
          <w:rFonts w:ascii="Times New Roman" w:hAnsi="Times New Roman"/>
          <w:sz w:val="24"/>
        </w:rPr>
        <w:t xml:space="preserve">are </w:t>
      </w:r>
      <w:r>
        <w:rPr>
          <w:rFonts w:ascii="Times New Roman" w:hAnsi="Times New Roman"/>
          <w:i/>
          <w:color w:val="0000FF"/>
          <w:sz w:val="24"/>
        </w:rPr>
        <w:t>debits</w:t>
      </w:r>
      <w:r w:rsidR="00761650">
        <w:rPr>
          <w:rFonts w:ascii="Times New Roman" w:hAnsi="Times New Roman"/>
          <w:sz w:val="24"/>
        </w:rPr>
        <w:t>.</w:t>
      </w:r>
      <w:r w:rsidR="003A362C">
        <w:rPr>
          <w:rFonts w:ascii="Times New Roman" w:hAnsi="Times New Roman"/>
          <w:sz w:val="24"/>
        </w:rPr>
        <w:t xml:space="preserve"> </w:t>
      </w:r>
    </w:p>
    <w:p w14:paraId="19ADD9AA" w14:textId="77777777" w:rsidR="00E11C0D" w:rsidRDefault="00E11C0D" w:rsidP="00761650">
      <w:pPr>
        <w:pStyle w:val="List"/>
        <w:spacing w:line="276" w:lineRule="auto"/>
        <w:ind w:left="440" w:hanging="440"/>
        <w:rPr>
          <w:rFonts w:ascii="Times New Roman" w:hAnsi="Times New Roman"/>
          <w:b/>
          <w:color w:val="0000FF"/>
          <w:sz w:val="24"/>
        </w:rPr>
      </w:pPr>
      <w:r>
        <w:rPr>
          <w:rFonts w:ascii="Times New Roman" w:hAnsi="Times New Roman"/>
          <w:b/>
          <w:color w:val="0000FF"/>
          <w:sz w:val="24"/>
        </w:rPr>
        <w:t>II.</w:t>
      </w:r>
      <w:r>
        <w:rPr>
          <w:rFonts w:ascii="Times New Roman" w:hAnsi="Times New Roman"/>
          <w:b/>
          <w:color w:val="0000FF"/>
          <w:sz w:val="24"/>
        </w:rPr>
        <w:tab/>
        <w:t>The Accounting Processing Cycle</w:t>
      </w:r>
    </w:p>
    <w:p w14:paraId="3D841F3B"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A.</w:t>
      </w:r>
      <w:r>
        <w:rPr>
          <w:rFonts w:ascii="Times New Roman" w:hAnsi="Times New Roman"/>
          <w:sz w:val="24"/>
        </w:rPr>
        <w:tab/>
      </w:r>
      <w:r w:rsidRPr="00761650">
        <w:rPr>
          <w:rFonts w:ascii="Times New Roman" w:hAnsi="Times New Roman"/>
          <w:b/>
          <w:sz w:val="24"/>
        </w:rPr>
        <w:t>Step 1.</w:t>
      </w:r>
      <w:r w:rsidR="003A362C">
        <w:rPr>
          <w:rFonts w:ascii="Times New Roman" w:hAnsi="Times New Roman"/>
          <w:sz w:val="24"/>
        </w:rPr>
        <w:t xml:space="preserve"> </w:t>
      </w:r>
      <w:r>
        <w:rPr>
          <w:rFonts w:ascii="Times New Roman" w:hAnsi="Times New Roman"/>
          <w:sz w:val="24"/>
        </w:rPr>
        <w:tab/>
        <w:t>Obtain information about transactions from source documents.</w:t>
      </w:r>
    </w:p>
    <w:p w14:paraId="10AEF76C"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B.</w:t>
      </w:r>
      <w:r>
        <w:rPr>
          <w:rFonts w:ascii="Times New Roman" w:hAnsi="Times New Roman"/>
          <w:sz w:val="24"/>
        </w:rPr>
        <w:tab/>
      </w:r>
      <w:r w:rsidRPr="00761650">
        <w:rPr>
          <w:rFonts w:ascii="Times New Roman" w:hAnsi="Times New Roman"/>
          <w:b/>
          <w:sz w:val="24"/>
        </w:rPr>
        <w:t>Step 2.</w:t>
      </w:r>
      <w:r>
        <w:rPr>
          <w:rFonts w:ascii="Times New Roman" w:hAnsi="Times New Roman"/>
          <w:sz w:val="24"/>
        </w:rPr>
        <w:tab/>
        <w:t>Transaction analysis is the process of reviewing source documents to determine</w:t>
      </w:r>
    </w:p>
    <w:p w14:paraId="2356ADAC"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ab/>
      </w:r>
      <w:r>
        <w:rPr>
          <w:rFonts w:ascii="Times New Roman" w:hAnsi="Times New Roman"/>
          <w:sz w:val="24"/>
        </w:rPr>
        <w:tab/>
        <w:t xml:space="preserve"> the dual effect on the accounting equation and the specific elements involved.</w:t>
      </w:r>
    </w:p>
    <w:p w14:paraId="4F51653E"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C.</w:t>
      </w:r>
      <w:r>
        <w:rPr>
          <w:rFonts w:ascii="Times New Roman" w:hAnsi="Times New Roman"/>
          <w:sz w:val="24"/>
        </w:rPr>
        <w:tab/>
      </w:r>
      <w:r w:rsidRPr="00761650">
        <w:rPr>
          <w:rFonts w:ascii="Times New Roman" w:hAnsi="Times New Roman"/>
          <w:b/>
          <w:sz w:val="24"/>
        </w:rPr>
        <w:t>Step 3.</w:t>
      </w:r>
      <w:r w:rsidRPr="00761650">
        <w:rPr>
          <w:rFonts w:ascii="Times New Roman" w:hAnsi="Times New Roman"/>
          <w:b/>
          <w:sz w:val="24"/>
        </w:rPr>
        <w:tab/>
      </w:r>
      <w:r>
        <w:rPr>
          <w:rFonts w:ascii="Times New Roman" w:hAnsi="Times New Roman"/>
          <w:sz w:val="24"/>
        </w:rPr>
        <w:t>Record the transaction in a journal.</w:t>
      </w:r>
      <w:r w:rsidR="003A362C">
        <w:rPr>
          <w:rFonts w:ascii="Times New Roman" w:hAnsi="Times New Roman"/>
          <w:sz w:val="24"/>
        </w:rPr>
        <w:t xml:space="preserve"> </w:t>
      </w:r>
      <w:r>
        <w:rPr>
          <w:rFonts w:ascii="Times New Roman" w:hAnsi="Times New Roman"/>
          <w:sz w:val="24"/>
        </w:rPr>
        <w:t xml:space="preserve">For most external transactions, </w:t>
      </w:r>
    </w:p>
    <w:p w14:paraId="00A5D97D"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ab/>
      </w:r>
      <w:r>
        <w:rPr>
          <w:rFonts w:ascii="Times New Roman" w:hAnsi="Times New Roman"/>
          <w:sz w:val="24"/>
        </w:rPr>
        <w:tab/>
        <w:t>special journals (discussed in Appendix 2C) are used to capture the dual effect</w:t>
      </w:r>
    </w:p>
    <w:p w14:paraId="75953B57"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ab/>
      </w:r>
      <w:r>
        <w:rPr>
          <w:rFonts w:ascii="Times New Roman" w:hAnsi="Times New Roman"/>
          <w:sz w:val="24"/>
        </w:rPr>
        <w:tab/>
        <w:t>of the transaction in debit/credit form.</w:t>
      </w:r>
    </w:p>
    <w:p w14:paraId="79127BE1"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D.</w:t>
      </w:r>
      <w:r>
        <w:rPr>
          <w:rFonts w:ascii="Times New Roman" w:hAnsi="Times New Roman"/>
          <w:sz w:val="24"/>
        </w:rPr>
        <w:tab/>
      </w:r>
      <w:r w:rsidRPr="00761650">
        <w:rPr>
          <w:rFonts w:ascii="Times New Roman" w:hAnsi="Times New Roman"/>
          <w:b/>
          <w:sz w:val="24"/>
        </w:rPr>
        <w:t>Step 4.</w:t>
      </w:r>
      <w:r>
        <w:rPr>
          <w:rFonts w:ascii="Times New Roman" w:hAnsi="Times New Roman"/>
          <w:sz w:val="24"/>
        </w:rPr>
        <w:tab/>
        <w:t>Post from the journal to the general ledger accounts.</w:t>
      </w:r>
      <w:r w:rsidR="003A362C">
        <w:rPr>
          <w:rFonts w:ascii="Times New Roman" w:hAnsi="Times New Roman"/>
          <w:sz w:val="24"/>
        </w:rPr>
        <w:t xml:space="preserve"> </w:t>
      </w:r>
      <w:r>
        <w:rPr>
          <w:rFonts w:ascii="Times New Roman" w:hAnsi="Times New Roman"/>
          <w:sz w:val="24"/>
        </w:rPr>
        <w:t>In addition to</w:t>
      </w:r>
    </w:p>
    <w:p w14:paraId="5527551B"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ab/>
      </w:r>
      <w:r>
        <w:rPr>
          <w:rFonts w:ascii="Times New Roman" w:hAnsi="Times New Roman"/>
          <w:sz w:val="24"/>
        </w:rPr>
        <w:tab/>
        <w:t>general ledger control accounts, a subsidiary ledger (discussed in Appendix 2C)</w:t>
      </w:r>
    </w:p>
    <w:p w14:paraId="60F8DC13" w14:textId="55E42BB2"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ab/>
      </w:r>
      <w:r>
        <w:rPr>
          <w:rFonts w:ascii="Times New Roman" w:hAnsi="Times New Roman"/>
          <w:sz w:val="24"/>
        </w:rPr>
        <w:tab/>
      </w:r>
      <w:proofErr w:type="gramStart"/>
      <w:r>
        <w:rPr>
          <w:rFonts w:ascii="Times New Roman" w:hAnsi="Times New Roman"/>
          <w:sz w:val="24"/>
        </w:rPr>
        <w:t>contains</w:t>
      </w:r>
      <w:proofErr w:type="gramEnd"/>
      <w:r>
        <w:rPr>
          <w:rFonts w:ascii="Times New Roman" w:hAnsi="Times New Roman"/>
          <w:sz w:val="24"/>
        </w:rPr>
        <w:t xml:space="preserve"> a group of subsidiary accounts associated with particular general</w:t>
      </w:r>
    </w:p>
    <w:p w14:paraId="461FBAFD"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ab/>
      </w:r>
      <w:r>
        <w:rPr>
          <w:rFonts w:ascii="Times New Roman" w:hAnsi="Times New Roman"/>
          <w:sz w:val="24"/>
        </w:rPr>
        <w:tab/>
        <w:t>ledger control accounts.</w:t>
      </w:r>
    </w:p>
    <w:p w14:paraId="4A555FF0"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E.</w:t>
      </w:r>
      <w:r>
        <w:rPr>
          <w:rFonts w:ascii="Times New Roman" w:hAnsi="Times New Roman"/>
          <w:sz w:val="24"/>
        </w:rPr>
        <w:tab/>
      </w:r>
      <w:r w:rsidRPr="00761650">
        <w:rPr>
          <w:rFonts w:ascii="Times New Roman" w:hAnsi="Times New Roman"/>
          <w:b/>
          <w:sz w:val="24"/>
        </w:rPr>
        <w:t>Step 5.</w:t>
      </w:r>
      <w:r>
        <w:rPr>
          <w:rFonts w:ascii="Times New Roman" w:hAnsi="Times New Roman"/>
          <w:sz w:val="24"/>
        </w:rPr>
        <w:tab/>
        <w:t xml:space="preserve">Prepare an unadjusted trial balance. A worksheet (discussed in </w:t>
      </w:r>
    </w:p>
    <w:p w14:paraId="484E66D5"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ab/>
      </w:r>
      <w:r>
        <w:rPr>
          <w:rFonts w:ascii="Times New Roman" w:hAnsi="Times New Roman"/>
          <w:sz w:val="24"/>
        </w:rPr>
        <w:tab/>
        <w:t xml:space="preserve">Appendix 2A) can be </w:t>
      </w:r>
      <w:r w:rsidR="00761650">
        <w:rPr>
          <w:rFonts w:ascii="Times New Roman" w:hAnsi="Times New Roman"/>
          <w:sz w:val="24"/>
        </w:rPr>
        <w:t>used</w:t>
      </w:r>
      <w:r>
        <w:rPr>
          <w:rFonts w:ascii="Times New Roman" w:hAnsi="Times New Roman"/>
          <w:sz w:val="24"/>
        </w:rPr>
        <w:t xml:space="preserve"> as a tool after and instead of step 5 in the </w:t>
      </w:r>
    </w:p>
    <w:p w14:paraId="02CBE1C2"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ab/>
      </w:r>
      <w:r>
        <w:rPr>
          <w:rFonts w:ascii="Times New Roman" w:hAnsi="Times New Roman"/>
          <w:sz w:val="24"/>
        </w:rPr>
        <w:tab/>
        <w:t>processing cycle.</w:t>
      </w:r>
    </w:p>
    <w:p w14:paraId="62A083ED" w14:textId="77777777" w:rsidR="00E11C0D" w:rsidRDefault="00E11C0D" w:rsidP="00761650">
      <w:pPr>
        <w:pStyle w:val="List"/>
        <w:spacing w:line="276" w:lineRule="auto"/>
        <w:ind w:left="440" w:hanging="440"/>
        <w:rPr>
          <w:rFonts w:ascii="Times New Roman" w:hAnsi="Times New Roman"/>
          <w:b/>
          <w:color w:val="0000FF"/>
          <w:sz w:val="24"/>
        </w:rPr>
      </w:pPr>
      <w:r>
        <w:rPr>
          <w:rFonts w:ascii="Times New Roman" w:hAnsi="Times New Roman"/>
          <w:b/>
          <w:color w:val="0000FF"/>
          <w:sz w:val="24"/>
        </w:rPr>
        <w:t>III.</w:t>
      </w:r>
      <w:r>
        <w:rPr>
          <w:rFonts w:ascii="Times New Roman" w:hAnsi="Times New Roman"/>
          <w:b/>
          <w:color w:val="0000FF"/>
          <w:sz w:val="24"/>
        </w:rPr>
        <w:tab/>
        <w:t>Adjusting Entries</w:t>
      </w:r>
      <w:r w:rsidR="003A362C">
        <w:rPr>
          <w:rFonts w:ascii="Times New Roman" w:hAnsi="Times New Roman"/>
          <w:b/>
          <w:color w:val="0000FF"/>
          <w:sz w:val="24"/>
        </w:rPr>
        <w:t xml:space="preserve"> </w:t>
      </w:r>
    </w:p>
    <w:p w14:paraId="42F1FAA2"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A.</w:t>
      </w:r>
      <w:r>
        <w:rPr>
          <w:rFonts w:ascii="Times New Roman" w:hAnsi="Times New Roman"/>
          <w:sz w:val="24"/>
        </w:rPr>
        <w:tab/>
      </w:r>
      <w:r w:rsidRPr="00761650">
        <w:rPr>
          <w:rFonts w:ascii="Times New Roman" w:hAnsi="Times New Roman"/>
          <w:b/>
          <w:sz w:val="24"/>
        </w:rPr>
        <w:t>Step 6.</w:t>
      </w:r>
      <w:r>
        <w:rPr>
          <w:rFonts w:ascii="Times New Roman" w:hAnsi="Times New Roman"/>
          <w:sz w:val="24"/>
        </w:rPr>
        <w:tab/>
        <w:t>Record adjusting entries and post to the ledger accounts.</w:t>
      </w:r>
    </w:p>
    <w:p w14:paraId="5828FA08"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B.</w:t>
      </w:r>
      <w:r>
        <w:rPr>
          <w:rFonts w:ascii="Times New Roman" w:hAnsi="Times New Roman"/>
          <w:sz w:val="24"/>
        </w:rPr>
        <w:tab/>
        <w:t xml:space="preserve">Prepayments are transactions in which the cash flow </w:t>
      </w:r>
      <w:r>
        <w:rPr>
          <w:rFonts w:ascii="Times New Roman" w:hAnsi="Times New Roman"/>
          <w:i/>
          <w:color w:val="0000FF"/>
          <w:sz w:val="24"/>
        </w:rPr>
        <w:t>precedes</w:t>
      </w:r>
      <w:r>
        <w:rPr>
          <w:rFonts w:ascii="Times New Roman" w:hAnsi="Times New Roman"/>
          <w:sz w:val="24"/>
        </w:rPr>
        <w:t xml:space="preserve"> expense of revenue recognition.</w:t>
      </w:r>
      <w:r w:rsidR="003A362C">
        <w:rPr>
          <w:rFonts w:ascii="Times New Roman" w:hAnsi="Times New Roman"/>
          <w:sz w:val="24"/>
        </w:rPr>
        <w:t xml:space="preserve"> </w:t>
      </w:r>
    </w:p>
    <w:p w14:paraId="370CF54D" w14:textId="77777777" w:rsidR="00E11C0D" w:rsidRDefault="00E11C0D" w:rsidP="00761650">
      <w:pPr>
        <w:pStyle w:val="Text"/>
        <w:tabs>
          <w:tab w:val="left" w:pos="1340"/>
        </w:tabs>
        <w:spacing w:line="276" w:lineRule="auto"/>
        <w:ind w:left="1340" w:hanging="360"/>
        <w:rPr>
          <w:rFonts w:ascii="Times New Roman" w:hAnsi="Times New Roman"/>
          <w:sz w:val="24"/>
        </w:rPr>
      </w:pPr>
      <w:r>
        <w:rPr>
          <w:rFonts w:ascii="Times New Roman" w:hAnsi="Times New Roman"/>
          <w:sz w:val="24"/>
        </w:rPr>
        <w:t>1.</w:t>
      </w:r>
      <w:r>
        <w:rPr>
          <w:rFonts w:ascii="Times New Roman" w:hAnsi="Times New Roman"/>
          <w:sz w:val="24"/>
        </w:rPr>
        <w:tab/>
      </w:r>
      <w:r>
        <w:rPr>
          <w:rFonts w:ascii="Times New Roman" w:hAnsi="Times New Roman"/>
          <w:b/>
          <w:color w:val="0000FF"/>
          <w:sz w:val="24"/>
        </w:rPr>
        <w:t>Prepaid expenses</w:t>
      </w:r>
      <w:r>
        <w:rPr>
          <w:rFonts w:ascii="Times New Roman" w:hAnsi="Times New Roman"/>
          <w:sz w:val="24"/>
        </w:rPr>
        <w:t xml:space="preserve"> represent assets recorded when a cash disbursement creates benefits beyond the current reporting period.</w:t>
      </w:r>
    </w:p>
    <w:p w14:paraId="072B5023" w14:textId="77777777" w:rsidR="00E11C0D" w:rsidRDefault="00E11C0D" w:rsidP="00761650">
      <w:pPr>
        <w:pStyle w:val="Text"/>
        <w:tabs>
          <w:tab w:val="left" w:pos="1340"/>
        </w:tabs>
        <w:spacing w:line="276" w:lineRule="auto"/>
        <w:ind w:left="1340" w:hanging="360"/>
        <w:rPr>
          <w:rFonts w:ascii="Times New Roman" w:hAnsi="Times New Roman"/>
          <w:sz w:val="24"/>
        </w:rPr>
      </w:pPr>
      <w:r>
        <w:rPr>
          <w:rFonts w:ascii="Times New Roman" w:hAnsi="Times New Roman"/>
          <w:sz w:val="24"/>
        </w:rPr>
        <w:t>2.</w:t>
      </w:r>
      <w:r>
        <w:rPr>
          <w:rFonts w:ascii="Times New Roman" w:hAnsi="Times New Roman"/>
          <w:sz w:val="24"/>
        </w:rPr>
        <w:tab/>
      </w:r>
      <w:r w:rsidR="001D0762">
        <w:rPr>
          <w:rFonts w:ascii="Times New Roman" w:hAnsi="Times New Roman"/>
          <w:b/>
          <w:color w:val="0000FF"/>
          <w:sz w:val="24"/>
        </w:rPr>
        <w:t>Deferred</w:t>
      </w:r>
      <w:r>
        <w:rPr>
          <w:rFonts w:ascii="Times New Roman" w:hAnsi="Times New Roman"/>
          <w:b/>
          <w:color w:val="0000FF"/>
          <w:sz w:val="24"/>
        </w:rPr>
        <w:t xml:space="preserve"> revenues</w:t>
      </w:r>
      <w:r>
        <w:rPr>
          <w:rFonts w:ascii="Times New Roman" w:hAnsi="Times New Roman"/>
          <w:b/>
          <w:sz w:val="24"/>
        </w:rPr>
        <w:t xml:space="preserve"> </w:t>
      </w:r>
      <w:r>
        <w:rPr>
          <w:rFonts w:ascii="Times New Roman" w:hAnsi="Times New Roman"/>
          <w:sz w:val="24"/>
        </w:rPr>
        <w:t>represent liabilities recorded when cash is received from customers in advance of providing a good or service.</w:t>
      </w:r>
    </w:p>
    <w:p w14:paraId="23ADF4EE" w14:textId="77777777" w:rsidR="00E11C0D" w:rsidRDefault="00E11C0D" w:rsidP="00761650">
      <w:pPr>
        <w:pStyle w:val="List"/>
        <w:spacing w:before="0" w:line="276" w:lineRule="auto"/>
        <w:ind w:left="980" w:hanging="440"/>
        <w:rPr>
          <w:rFonts w:ascii="Times New Roman" w:hAnsi="Times New Roman"/>
          <w:sz w:val="24"/>
        </w:rPr>
      </w:pPr>
      <w:r>
        <w:rPr>
          <w:rFonts w:ascii="Times New Roman" w:hAnsi="Times New Roman"/>
          <w:sz w:val="24"/>
        </w:rPr>
        <w:t>C.</w:t>
      </w:r>
      <w:r>
        <w:rPr>
          <w:rFonts w:ascii="Times New Roman" w:hAnsi="Times New Roman"/>
          <w:sz w:val="24"/>
        </w:rPr>
        <w:tab/>
        <w:t>Accruals involve transactions where the cash outflow or inflow takes place in a period subsequent to expense or revenue recognition.</w:t>
      </w:r>
      <w:r w:rsidR="003A362C">
        <w:rPr>
          <w:rFonts w:ascii="Times New Roman" w:hAnsi="Times New Roman"/>
          <w:sz w:val="24"/>
        </w:rPr>
        <w:t xml:space="preserve"> </w:t>
      </w:r>
    </w:p>
    <w:p w14:paraId="639A1A5D" w14:textId="77777777" w:rsidR="00E11C0D" w:rsidRDefault="00E11C0D" w:rsidP="00761650">
      <w:pPr>
        <w:pStyle w:val="Text"/>
        <w:tabs>
          <w:tab w:val="left" w:pos="1340"/>
        </w:tabs>
        <w:spacing w:line="276" w:lineRule="auto"/>
        <w:ind w:left="1340" w:hanging="360"/>
        <w:rPr>
          <w:rFonts w:ascii="Times New Roman" w:hAnsi="Times New Roman"/>
          <w:sz w:val="24"/>
        </w:rPr>
      </w:pPr>
      <w:r>
        <w:rPr>
          <w:rFonts w:ascii="Times New Roman" w:hAnsi="Times New Roman"/>
          <w:sz w:val="24"/>
        </w:rPr>
        <w:t>1.</w:t>
      </w:r>
      <w:r>
        <w:rPr>
          <w:rFonts w:ascii="Times New Roman" w:hAnsi="Times New Roman"/>
          <w:sz w:val="24"/>
        </w:rPr>
        <w:tab/>
      </w:r>
      <w:r>
        <w:rPr>
          <w:rFonts w:ascii="Times New Roman" w:hAnsi="Times New Roman"/>
          <w:b/>
          <w:color w:val="0000FF"/>
          <w:sz w:val="24"/>
        </w:rPr>
        <w:t>Accrued liabilities</w:t>
      </w:r>
      <w:r>
        <w:rPr>
          <w:rFonts w:ascii="Times New Roman" w:hAnsi="Times New Roman"/>
          <w:b/>
          <w:sz w:val="24"/>
        </w:rPr>
        <w:t xml:space="preserve"> </w:t>
      </w:r>
      <w:r>
        <w:rPr>
          <w:rFonts w:ascii="Times New Roman" w:hAnsi="Times New Roman"/>
          <w:sz w:val="24"/>
        </w:rPr>
        <w:t>represent liabilities recorded when an expense has been incurred prior to cash payment.</w:t>
      </w:r>
    </w:p>
    <w:p w14:paraId="29F23BB3" w14:textId="77777777" w:rsidR="00E11C0D" w:rsidRDefault="00E11C0D" w:rsidP="00761650">
      <w:pPr>
        <w:pStyle w:val="Text"/>
        <w:tabs>
          <w:tab w:val="left" w:pos="1340"/>
        </w:tabs>
        <w:spacing w:line="276" w:lineRule="auto"/>
        <w:ind w:left="1340" w:hanging="360"/>
        <w:rPr>
          <w:rFonts w:ascii="Times New Roman" w:hAnsi="Times New Roman"/>
          <w:sz w:val="24"/>
        </w:rPr>
      </w:pPr>
      <w:r>
        <w:rPr>
          <w:rFonts w:ascii="Times New Roman" w:hAnsi="Times New Roman"/>
          <w:sz w:val="24"/>
        </w:rPr>
        <w:t>2.</w:t>
      </w:r>
      <w:r>
        <w:rPr>
          <w:rFonts w:ascii="Times New Roman" w:hAnsi="Times New Roman"/>
          <w:sz w:val="24"/>
        </w:rPr>
        <w:tab/>
      </w:r>
      <w:r>
        <w:rPr>
          <w:rFonts w:ascii="Times New Roman" w:hAnsi="Times New Roman"/>
          <w:b/>
          <w:color w:val="0000FF"/>
          <w:sz w:val="24"/>
        </w:rPr>
        <w:t>Accrued receivables</w:t>
      </w:r>
      <w:r>
        <w:rPr>
          <w:rFonts w:ascii="Times New Roman" w:hAnsi="Times New Roman"/>
          <w:b/>
          <w:sz w:val="24"/>
        </w:rPr>
        <w:t xml:space="preserve"> </w:t>
      </w:r>
      <w:r>
        <w:rPr>
          <w:rFonts w:ascii="Times New Roman" w:hAnsi="Times New Roman"/>
          <w:sz w:val="24"/>
        </w:rPr>
        <w:t>involve situa</w:t>
      </w:r>
      <w:r w:rsidR="00791E75">
        <w:rPr>
          <w:rFonts w:ascii="Times New Roman" w:hAnsi="Times New Roman"/>
          <w:sz w:val="24"/>
        </w:rPr>
        <w:t>tions when the revenue is recognized</w:t>
      </w:r>
      <w:r>
        <w:rPr>
          <w:rFonts w:ascii="Times New Roman" w:hAnsi="Times New Roman"/>
          <w:sz w:val="24"/>
        </w:rPr>
        <w:t xml:space="preserve"> in a period prior to the cash receipt.</w:t>
      </w:r>
    </w:p>
    <w:p w14:paraId="4CE91AAB" w14:textId="77777777" w:rsidR="00E11C0D" w:rsidRDefault="00E11C0D" w:rsidP="00761650">
      <w:pPr>
        <w:pStyle w:val="List"/>
        <w:spacing w:before="0" w:line="276" w:lineRule="auto"/>
        <w:ind w:left="980" w:hanging="440"/>
        <w:rPr>
          <w:rFonts w:ascii="Times New Roman" w:hAnsi="Times New Roman"/>
          <w:sz w:val="24"/>
        </w:rPr>
      </w:pPr>
      <w:r>
        <w:rPr>
          <w:rFonts w:ascii="Times New Roman" w:hAnsi="Times New Roman"/>
          <w:sz w:val="24"/>
        </w:rPr>
        <w:t>D.</w:t>
      </w:r>
      <w:r>
        <w:rPr>
          <w:rFonts w:ascii="Times New Roman" w:hAnsi="Times New Roman"/>
          <w:sz w:val="24"/>
        </w:rPr>
        <w:tab/>
        <w:t>Estimates often are made to comply with</w:t>
      </w:r>
      <w:r w:rsidR="00761650">
        <w:rPr>
          <w:rFonts w:ascii="Times New Roman" w:hAnsi="Times New Roman"/>
          <w:sz w:val="24"/>
        </w:rPr>
        <w:t xml:space="preserve"> the accrual accounting model. </w:t>
      </w:r>
    </w:p>
    <w:p w14:paraId="25B0E764" w14:textId="77777777" w:rsidR="00E11C0D" w:rsidRDefault="00E11C0D" w:rsidP="00761650">
      <w:pPr>
        <w:pStyle w:val="Text"/>
        <w:tabs>
          <w:tab w:val="left" w:pos="1340"/>
        </w:tabs>
        <w:spacing w:line="276" w:lineRule="auto"/>
        <w:ind w:left="1340" w:hanging="360"/>
        <w:rPr>
          <w:rFonts w:ascii="Times New Roman" w:hAnsi="Times New Roman"/>
          <w:sz w:val="24"/>
        </w:rPr>
      </w:pPr>
      <w:r>
        <w:rPr>
          <w:rFonts w:ascii="Times New Roman" w:hAnsi="Times New Roman"/>
          <w:sz w:val="24"/>
        </w:rPr>
        <w:t>1.</w:t>
      </w:r>
      <w:r>
        <w:rPr>
          <w:rFonts w:ascii="Times New Roman" w:hAnsi="Times New Roman"/>
          <w:sz w:val="24"/>
        </w:rPr>
        <w:tab/>
        <w:t>Most estimates involve either prepayments or accruals.</w:t>
      </w:r>
    </w:p>
    <w:p w14:paraId="0EA9B5EE" w14:textId="77777777" w:rsidR="00E11C0D" w:rsidRDefault="00E11C0D" w:rsidP="00761650">
      <w:pPr>
        <w:pStyle w:val="Text"/>
        <w:tabs>
          <w:tab w:val="left" w:pos="1340"/>
        </w:tabs>
        <w:spacing w:line="276" w:lineRule="auto"/>
        <w:ind w:left="1340" w:hanging="360"/>
        <w:rPr>
          <w:rFonts w:ascii="Times New Roman" w:hAnsi="Times New Roman"/>
          <w:sz w:val="24"/>
        </w:rPr>
      </w:pPr>
      <w:r>
        <w:rPr>
          <w:rFonts w:ascii="Times New Roman" w:hAnsi="Times New Roman"/>
          <w:sz w:val="24"/>
        </w:rPr>
        <w:t>2.</w:t>
      </w:r>
      <w:r>
        <w:rPr>
          <w:rFonts w:ascii="Times New Roman" w:hAnsi="Times New Roman"/>
          <w:sz w:val="24"/>
        </w:rPr>
        <w:tab/>
        <w:t xml:space="preserve">One situation involving an estimate that does not fit neatly into either the prepayment or accrual classification is </w:t>
      </w:r>
      <w:r w:rsidR="00A94F0E">
        <w:rPr>
          <w:rFonts w:ascii="Times New Roman" w:hAnsi="Times New Roman"/>
          <w:sz w:val="24"/>
        </w:rPr>
        <w:t xml:space="preserve">accounting for </w:t>
      </w:r>
      <w:r>
        <w:rPr>
          <w:rFonts w:ascii="Times New Roman" w:hAnsi="Times New Roman"/>
          <w:sz w:val="24"/>
        </w:rPr>
        <w:t>ba</w:t>
      </w:r>
      <w:r w:rsidR="00A94F0E">
        <w:rPr>
          <w:rFonts w:ascii="Times New Roman" w:hAnsi="Times New Roman"/>
          <w:sz w:val="24"/>
        </w:rPr>
        <w:t>d debts</w:t>
      </w:r>
      <w:r>
        <w:rPr>
          <w:rFonts w:ascii="Times New Roman" w:hAnsi="Times New Roman"/>
          <w:sz w:val="24"/>
        </w:rPr>
        <w:t>.</w:t>
      </w:r>
    </w:p>
    <w:p w14:paraId="1FB533B2"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E.</w:t>
      </w:r>
      <w:r>
        <w:rPr>
          <w:rFonts w:ascii="Times New Roman" w:hAnsi="Times New Roman"/>
          <w:sz w:val="24"/>
        </w:rPr>
        <w:tab/>
      </w:r>
      <w:r w:rsidRPr="00761650">
        <w:rPr>
          <w:rFonts w:ascii="Times New Roman" w:hAnsi="Times New Roman"/>
          <w:b/>
          <w:sz w:val="24"/>
        </w:rPr>
        <w:t>Step 7.</w:t>
      </w:r>
      <w:r>
        <w:rPr>
          <w:rFonts w:ascii="Times New Roman" w:hAnsi="Times New Roman"/>
          <w:sz w:val="24"/>
        </w:rPr>
        <w:tab/>
        <w:t>Preparation of an adjusted trial balance</w:t>
      </w:r>
      <w:r w:rsidR="00761650">
        <w:rPr>
          <w:rFonts w:ascii="Times New Roman" w:hAnsi="Times New Roman"/>
          <w:sz w:val="24"/>
        </w:rPr>
        <w:t>.</w:t>
      </w:r>
    </w:p>
    <w:p w14:paraId="058CEB0A" w14:textId="77777777" w:rsidR="00E11C0D" w:rsidRDefault="00E11C0D" w:rsidP="00761650">
      <w:pPr>
        <w:pStyle w:val="List"/>
        <w:tabs>
          <w:tab w:val="left" w:pos="1980"/>
        </w:tabs>
        <w:spacing w:before="0" w:line="276" w:lineRule="auto"/>
        <w:ind w:left="980" w:hanging="440"/>
        <w:rPr>
          <w:rFonts w:ascii="Times New Roman" w:hAnsi="Times New Roman"/>
          <w:sz w:val="24"/>
        </w:rPr>
      </w:pPr>
      <w:r>
        <w:rPr>
          <w:rFonts w:ascii="Times New Roman" w:hAnsi="Times New Roman"/>
          <w:sz w:val="24"/>
        </w:rPr>
        <w:t>F.</w:t>
      </w:r>
      <w:r>
        <w:rPr>
          <w:rFonts w:ascii="Times New Roman" w:hAnsi="Times New Roman"/>
          <w:sz w:val="24"/>
        </w:rPr>
        <w:tab/>
        <w:t>Accountants sometimes use reversing entries (discussed in Appendix 2B) in conjunction with adjusting entries.</w:t>
      </w:r>
    </w:p>
    <w:p w14:paraId="0A219B07" w14:textId="77777777" w:rsidR="00E11C0D" w:rsidRDefault="00E11C0D" w:rsidP="00761650">
      <w:pPr>
        <w:pStyle w:val="List"/>
        <w:spacing w:line="276" w:lineRule="auto"/>
        <w:ind w:left="440" w:hanging="440"/>
        <w:rPr>
          <w:rFonts w:ascii="Times New Roman" w:hAnsi="Times New Roman"/>
          <w:b/>
          <w:color w:val="0000FF"/>
          <w:sz w:val="28"/>
        </w:rPr>
      </w:pPr>
      <w:r>
        <w:rPr>
          <w:rFonts w:ascii="Times New Roman" w:hAnsi="Times New Roman"/>
          <w:b/>
          <w:color w:val="0000FF"/>
          <w:sz w:val="24"/>
        </w:rPr>
        <w:lastRenderedPageBreak/>
        <w:t>IV.</w:t>
      </w:r>
      <w:r>
        <w:rPr>
          <w:rFonts w:ascii="Times New Roman" w:hAnsi="Times New Roman"/>
          <w:b/>
          <w:color w:val="0000FF"/>
          <w:sz w:val="24"/>
        </w:rPr>
        <w:tab/>
        <w:t xml:space="preserve"> Step 8. Prepare Financial Statements </w:t>
      </w:r>
    </w:p>
    <w:p w14:paraId="46451E74" w14:textId="77777777" w:rsidR="00E11C0D" w:rsidRDefault="00761650" w:rsidP="00761650">
      <w:pPr>
        <w:pStyle w:val="List"/>
        <w:numPr>
          <w:ilvl w:val="0"/>
          <w:numId w:val="11"/>
        </w:numPr>
        <w:spacing w:before="0" w:line="276" w:lineRule="auto"/>
        <w:ind w:left="990"/>
        <w:rPr>
          <w:rFonts w:ascii="Times New Roman" w:hAnsi="Times New Roman"/>
          <w:sz w:val="24"/>
        </w:rPr>
      </w:pPr>
      <w:r>
        <w:rPr>
          <w:rFonts w:ascii="Times New Roman" w:hAnsi="Times New Roman"/>
          <w:sz w:val="24"/>
        </w:rPr>
        <w:t>The income statement</w:t>
      </w:r>
    </w:p>
    <w:p w14:paraId="64AE29D8" w14:textId="77777777" w:rsidR="002472D6" w:rsidRDefault="002472D6" w:rsidP="00761650">
      <w:pPr>
        <w:pStyle w:val="List"/>
        <w:spacing w:before="0" w:line="276" w:lineRule="auto"/>
        <w:ind w:left="990" w:hanging="450"/>
        <w:rPr>
          <w:rFonts w:ascii="Times New Roman" w:hAnsi="Times New Roman"/>
          <w:sz w:val="28"/>
        </w:rPr>
      </w:pPr>
      <w:r>
        <w:rPr>
          <w:rFonts w:ascii="Times New Roman" w:hAnsi="Times New Roman"/>
          <w:sz w:val="24"/>
        </w:rPr>
        <w:t>B.</w:t>
      </w:r>
      <w:r>
        <w:rPr>
          <w:rFonts w:ascii="Times New Roman" w:hAnsi="Times New Roman"/>
          <w:sz w:val="24"/>
        </w:rPr>
        <w:tab/>
        <w:t>The statement of comprehensive income</w:t>
      </w:r>
    </w:p>
    <w:p w14:paraId="08883E48" w14:textId="77777777" w:rsidR="00E11C0D" w:rsidRDefault="002472D6" w:rsidP="00761650">
      <w:pPr>
        <w:pStyle w:val="List"/>
        <w:spacing w:before="0" w:line="276" w:lineRule="auto"/>
        <w:ind w:left="980" w:hanging="440"/>
        <w:rPr>
          <w:rFonts w:ascii="Times New Roman" w:hAnsi="Times New Roman"/>
          <w:sz w:val="28"/>
        </w:rPr>
      </w:pPr>
      <w:r>
        <w:rPr>
          <w:rFonts w:ascii="Times New Roman" w:hAnsi="Times New Roman"/>
          <w:sz w:val="24"/>
        </w:rPr>
        <w:t>C</w:t>
      </w:r>
      <w:r w:rsidR="00761650">
        <w:rPr>
          <w:rFonts w:ascii="Times New Roman" w:hAnsi="Times New Roman"/>
          <w:sz w:val="24"/>
        </w:rPr>
        <w:t>.</w:t>
      </w:r>
      <w:r w:rsidR="00761650">
        <w:rPr>
          <w:rFonts w:ascii="Times New Roman" w:hAnsi="Times New Roman"/>
          <w:sz w:val="24"/>
        </w:rPr>
        <w:tab/>
        <w:t xml:space="preserve">The balance sheet </w:t>
      </w:r>
    </w:p>
    <w:p w14:paraId="6DC9F877" w14:textId="77777777" w:rsidR="00E11C0D" w:rsidRDefault="002472D6" w:rsidP="00761650">
      <w:pPr>
        <w:pStyle w:val="List"/>
        <w:spacing w:before="0" w:line="276" w:lineRule="auto"/>
        <w:ind w:left="980" w:hanging="440"/>
        <w:rPr>
          <w:rFonts w:ascii="Times New Roman" w:hAnsi="Times New Roman"/>
          <w:sz w:val="24"/>
        </w:rPr>
      </w:pPr>
      <w:r>
        <w:rPr>
          <w:rFonts w:ascii="Times New Roman" w:hAnsi="Times New Roman"/>
          <w:sz w:val="24"/>
        </w:rPr>
        <w:t>D</w:t>
      </w:r>
      <w:r w:rsidR="00761650">
        <w:rPr>
          <w:rFonts w:ascii="Times New Roman" w:hAnsi="Times New Roman"/>
          <w:sz w:val="24"/>
        </w:rPr>
        <w:t>.</w:t>
      </w:r>
      <w:r w:rsidR="00761650">
        <w:rPr>
          <w:rFonts w:ascii="Times New Roman" w:hAnsi="Times New Roman"/>
          <w:sz w:val="24"/>
        </w:rPr>
        <w:tab/>
        <w:t xml:space="preserve">The statement of cash flows </w:t>
      </w:r>
    </w:p>
    <w:p w14:paraId="784DE2CA" w14:textId="77777777" w:rsidR="00E11C0D" w:rsidRPr="003E245E" w:rsidRDefault="002472D6" w:rsidP="00761650">
      <w:pPr>
        <w:pStyle w:val="List"/>
        <w:spacing w:before="0" w:line="276" w:lineRule="auto"/>
        <w:ind w:left="980" w:hanging="440"/>
        <w:rPr>
          <w:rFonts w:ascii="Times New Roman" w:hAnsi="Times New Roman"/>
          <w:sz w:val="24"/>
        </w:rPr>
      </w:pPr>
      <w:r>
        <w:rPr>
          <w:rFonts w:ascii="Times New Roman" w:hAnsi="Times New Roman"/>
          <w:sz w:val="24"/>
        </w:rPr>
        <w:t>E</w:t>
      </w:r>
      <w:r w:rsidR="00E11C0D">
        <w:rPr>
          <w:rFonts w:ascii="Times New Roman" w:hAnsi="Times New Roman"/>
          <w:sz w:val="24"/>
        </w:rPr>
        <w:t>.</w:t>
      </w:r>
      <w:r w:rsidR="00E11C0D">
        <w:rPr>
          <w:rFonts w:ascii="Times New Roman" w:hAnsi="Times New Roman"/>
          <w:sz w:val="24"/>
        </w:rPr>
        <w:tab/>
        <w:t>The sta</w:t>
      </w:r>
      <w:r w:rsidR="00761650">
        <w:rPr>
          <w:rFonts w:ascii="Times New Roman" w:hAnsi="Times New Roman"/>
          <w:sz w:val="24"/>
        </w:rPr>
        <w:t xml:space="preserve">tement of shareholders' equity </w:t>
      </w:r>
    </w:p>
    <w:p w14:paraId="5F025F6F" w14:textId="77777777" w:rsidR="00E11C0D" w:rsidRDefault="00E11C0D" w:rsidP="00761650">
      <w:pPr>
        <w:pStyle w:val="List"/>
        <w:spacing w:line="240" w:lineRule="auto"/>
        <w:ind w:left="440" w:hanging="440"/>
        <w:rPr>
          <w:rFonts w:ascii="Times New Roman" w:hAnsi="Times New Roman"/>
          <w:b/>
          <w:color w:val="0000FF"/>
          <w:sz w:val="24"/>
        </w:rPr>
      </w:pPr>
      <w:r>
        <w:rPr>
          <w:rFonts w:ascii="Times New Roman" w:hAnsi="Times New Roman"/>
          <w:b/>
          <w:color w:val="0000FF"/>
          <w:sz w:val="24"/>
        </w:rPr>
        <w:t>V.</w:t>
      </w:r>
      <w:r>
        <w:rPr>
          <w:rFonts w:ascii="Times New Roman" w:hAnsi="Times New Roman"/>
          <w:b/>
          <w:color w:val="0000FF"/>
          <w:sz w:val="24"/>
        </w:rPr>
        <w:tab/>
        <w:t>Step 9. Close the Temporary Accounts</w:t>
      </w:r>
      <w:r w:rsidR="003A362C">
        <w:rPr>
          <w:rFonts w:ascii="Times New Roman" w:hAnsi="Times New Roman"/>
          <w:b/>
          <w:color w:val="0000FF"/>
          <w:sz w:val="24"/>
        </w:rPr>
        <w:t xml:space="preserve"> </w:t>
      </w:r>
      <w:r>
        <w:rPr>
          <w:rFonts w:ascii="Times New Roman" w:hAnsi="Times New Roman"/>
          <w:b/>
          <w:color w:val="0000FF"/>
          <w:sz w:val="24"/>
        </w:rPr>
        <w:t xml:space="preserve"> </w:t>
      </w:r>
    </w:p>
    <w:p w14:paraId="79140F7F" w14:textId="77777777" w:rsidR="00E11C0D" w:rsidRDefault="00E11C0D">
      <w:pPr>
        <w:pStyle w:val="List"/>
        <w:spacing w:before="0" w:line="240" w:lineRule="auto"/>
        <w:ind w:left="980" w:hanging="440"/>
        <w:rPr>
          <w:rFonts w:ascii="Times New Roman" w:hAnsi="Times New Roman"/>
          <w:sz w:val="24"/>
        </w:rPr>
      </w:pPr>
      <w:r>
        <w:rPr>
          <w:rFonts w:ascii="Times New Roman" w:hAnsi="Times New Roman"/>
          <w:sz w:val="24"/>
        </w:rPr>
        <w:t>A.</w:t>
      </w:r>
      <w:r>
        <w:rPr>
          <w:rFonts w:ascii="Times New Roman" w:hAnsi="Times New Roman"/>
          <w:sz w:val="24"/>
        </w:rPr>
        <w:tab/>
        <w:t>Close the revenue accounts to income summary.</w:t>
      </w:r>
    </w:p>
    <w:p w14:paraId="11A363BD" w14:textId="77777777" w:rsidR="00E11C0D" w:rsidRDefault="00E11C0D">
      <w:pPr>
        <w:pStyle w:val="List"/>
        <w:spacing w:before="0" w:line="240" w:lineRule="auto"/>
        <w:ind w:left="980" w:hanging="440"/>
        <w:rPr>
          <w:rFonts w:ascii="Times New Roman" w:hAnsi="Times New Roman"/>
          <w:sz w:val="28"/>
        </w:rPr>
      </w:pPr>
      <w:r>
        <w:rPr>
          <w:rFonts w:ascii="Times New Roman" w:hAnsi="Times New Roman"/>
          <w:sz w:val="24"/>
        </w:rPr>
        <w:t>B.</w:t>
      </w:r>
      <w:r>
        <w:rPr>
          <w:rFonts w:ascii="Times New Roman" w:hAnsi="Times New Roman"/>
          <w:sz w:val="24"/>
        </w:rPr>
        <w:tab/>
        <w:t>Close the expense accounts to income summary.</w:t>
      </w:r>
    </w:p>
    <w:p w14:paraId="44361304" w14:textId="77777777" w:rsidR="00E11C0D" w:rsidRDefault="00E11C0D" w:rsidP="00761650">
      <w:pPr>
        <w:pStyle w:val="List"/>
        <w:spacing w:before="0" w:line="276" w:lineRule="auto"/>
        <w:ind w:left="980" w:hanging="440"/>
        <w:rPr>
          <w:rFonts w:ascii="Times New Roman" w:hAnsi="Times New Roman"/>
          <w:sz w:val="24"/>
        </w:rPr>
      </w:pPr>
      <w:r>
        <w:rPr>
          <w:rFonts w:ascii="Times New Roman" w:hAnsi="Times New Roman"/>
          <w:sz w:val="24"/>
        </w:rPr>
        <w:t>C.</w:t>
      </w:r>
      <w:r>
        <w:rPr>
          <w:rFonts w:ascii="Times New Roman" w:hAnsi="Times New Roman"/>
          <w:sz w:val="24"/>
        </w:rPr>
        <w:tab/>
        <w:t>Close the income summary account to retained earnings.</w:t>
      </w:r>
    </w:p>
    <w:p w14:paraId="6984539F" w14:textId="77777777" w:rsidR="00E11C0D" w:rsidRDefault="00E11C0D" w:rsidP="00761650">
      <w:pPr>
        <w:pStyle w:val="List"/>
        <w:tabs>
          <w:tab w:val="left" w:pos="2060"/>
        </w:tabs>
        <w:spacing w:before="0" w:line="276" w:lineRule="auto"/>
        <w:ind w:left="980" w:hanging="440"/>
        <w:rPr>
          <w:rFonts w:ascii="Times New Roman" w:hAnsi="Times New Roman"/>
          <w:sz w:val="24"/>
        </w:rPr>
      </w:pPr>
      <w:r>
        <w:rPr>
          <w:rFonts w:ascii="Times New Roman" w:hAnsi="Times New Roman"/>
          <w:sz w:val="24"/>
        </w:rPr>
        <w:t>D.</w:t>
      </w:r>
      <w:r>
        <w:rPr>
          <w:rFonts w:ascii="Times New Roman" w:hAnsi="Times New Roman"/>
          <w:sz w:val="24"/>
        </w:rPr>
        <w:tab/>
      </w:r>
      <w:r w:rsidRPr="008939A8">
        <w:rPr>
          <w:rFonts w:ascii="Times New Roman" w:hAnsi="Times New Roman"/>
          <w:b/>
          <w:sz w:val="24"/>
        </w:rPr>
        <w:t>Step 10.</w:t>
      </w:r>
      <w:r>
        <w:rPr>
          <w:rFonts w:ascii="Times New Roman" w:hAnsi="Times New Roman"/>
          <w:sz w:val="24"/>
        </w:rPr>
        <w:tab/>
        <w:t>Prepare a post-closing trial balance.</w:t>
      </w:r>
      <w:r w:rsidR="003A362C">
        <w:rPr>
          <w:rFonts w:ascii="Times New Roman" w:hAnsi="Times New Roman"/>
          <w:sz w:val="24"/>
        </w:rPr>
        <w:t xml:space="preserve"> </w:t>
      </w:r>
    </w:p>
    <w:p w14:paraId="1488EC6E" w14:textId="77777777" w:rsidR="00E11C0D" w:rsidRDefault="00E11C0D" w:rsidP="00761650">
      <w:pPr>
        <w:pStyle w:val="List"/>
        <w:spacing w:line="276" w:lineRule="auto"/>
        <w:ind w:left="440" w:hanging="440"/>
        <w:rPr>
          <w:rFonts w:ascii="Times New Roman" w:hAnsi="Times New Roman"/>
          <w:b/>
          <w:color w:val="0000FF"/>
        </w:rPr>
      </w:pPr>
      <w:r>
        <w:rPr>
          <w:rFonts w:ascii="Times New Roman" w:hAnsi="Times New Roman"/>
          <w:b/>
          <w:caps/>
          <w:color w:val="0000FF"/>
          <w:sz w:val="24"/>
        </w:rPr>
        <w:t>VI.</w:t>
      </w:r>
      <w:r>
        <w:rPr>
          <w:rFonts w:ascii="Times New Roman" w:hAnsi="Times New Roman"/>
          <w:b/>
          <w:caps/>
          <w:color w:val="0000FF"/>
          <w:sz w:val="24"/>
        </w:rPr>
        <w:tab/>
      </w:r>
      <w:r>
        <w:rPr>
          <w:rFonts w:ascii="Times New Roman" w:hAnsi="Times New Roman"/>
          <w:b/>
          <w:color w:val="0000FF"/>
          <w:sz w:val="24"/>
        </w:rPr>
        <w:t>Conversion from Cash Basis to Accrual Basis</w:t>
      </w:r>
      <w:r w:rsidR="003A362C">
        <w:rPr>
          <w:rFonts w:ascii="Times New Roman" w:hAnsi="Times New Roman"/>
          <w:b/>
          <w:color w:val="0000FF"/>
          <w:sz w:val="24"/>
        </w:rPr>
        <w:t xml:space="preserve"> </w:t>
      </w:r>
    </w:p>
    <w:p w14:paraId="63E3007D" w14:textId="77777777" w:rsidR="00E11C0D" w:rsidRDefault="00E11C0D" w:rsidP="00761650">
      <w:pPr>
        <w:pStyle w:val="List"/>
        <w:spacing w:before="0" w:line="276" w:lineRule="auto"/>
        <w:ind w:left="980" w:hanging="440"/>
        <w:rPr>
          <w:rFonts w:ascii="Times New Roman" w:hAnsi="Times New Roman"/>
          <w:sz w:val="24"/>
        </w:rPr>
      </w:pPr>
      <w:r>
        <w:rPr>
          <w:rFonts w:ascii="Times New Roman" w:hAnsi="Times New Roman"/>
          <w:sz w:val="24"/>
        </w:rPr>
        <w:t>A.</w:t>
      </w:r>
      <w:r>
        <w:rPr>
          <w:rFonts w:ascii="Times New Roman" w:hAnsi="Times New Roman"/>
          <w:sz w:val="24"/>
        </w:rPr>
        <w:tab/>
        <w:t>Add (deduct) increases (decreases) in assets.</w:t>
      </w:r>
      <w:r w:rsidR="003A362C">
        <w:rPr>
          <w:rFonts w:ascii="Times New Roman" w:hAnsi="Times New Roman"/>
          <w:sz w:val="24"/>
        </w:rPr>
        <w:t xml:space="preserve"> </w:t>
      </w:r>
      <w:r>
        <w:rPr>
          <w:rFonts w:ascii="Times New Roman" w:hAnsi="Times New Roman"/>
          <w:sz w:val="24"/>
        </w:rPr>
        <w:t>For example, an increase in accounts receivab</w:t>
      </w:r>
      <w:r w:rsidR="00791E75">
        <w:rPr>
          <w:rFonts w:ascii="Times New Roman" w:hAnsi="Times New Roman"/>
          <w:sz w:val="24"/>
        </w:rPr>
        <w:t>le means that the company recognized</w:t>
      </w:r>
      <w:r>
        <w:rPr>
          <w:rFonts w:ascii="Times New Roman" w:hAnsi="Times New Roman"/>
          <w:sz w:val="24"/>
        </w:rPr>
        <w:t xml:space="preserve"> more revenue than cash collected.</w:t>
      </w:r>
    </w:p>
    <w:p w14:paraId="1696B506" w14:textId="77777777" w:rsidR="00E11C0D" w:rsidRDefault="00E11C0D" w:rsidP="00761650">
      <w:pPr>
        <w:pStyle w:val="List"/>
        <w:spacing w:before="0" w:line="276" w:lineRule="auto"/>
        <w:ind w:left="980" w:hanging="440"/>
        <w:rPr>
          <w:rFonts w:ascii="Times New Roman" w:hAnsi="Times New Roman"/>
          <w:sz w:val="28"/>
        </w:rPr>
      </w:pPr>
      <w:r>
        <w:rPr>
          <w:rFonts w:ascii="Times New Roman" w:hAnsi="Times New Roman"/>
          <w:sz w:val="24"/>
        </w:rPr>
        <w:t>B.</w:t>
      </w:r>
      <w:r>
        <w:rPr>
          <w:rFonts w:ascii="Times New Roman" w:hAnsi="Times New Roman"/>
          <w:sz w:val="24"/>
        </w:rPr>
        <w:tab/>
        <w:t>Add (deduct) decreases (increases) in accrued liabilities.</w:t>
      </w:r>
      <w:r w:rsidR="003A362C">
        <w:rPr>
          <w:rFonts w:ascii="Times New Roman" w:hAnsi="Times New Roman"/>
          <w:sz w:val="24"/>
        </w:rPr>
        <w:t xml:space="preserve"> </w:t>
      </w:r>
      <w:r>
        <w:rPr>
          <w:rFonts w:ascii="Times New Roman" w:hAnsi="Times New Roman"/>
          <w:sz w:val="24"/>
        </w:rPr>
        <w:t>For example, a decrease in interest payable means that the company incurred less interest expense than the cash interest paid, requiring the addition to cash basis-income.</w:t>
      </w:r>
    </w:p>
    <w:p w14:paraId="188EF0D2" w14:textId="2D0B8736" w:rsidR="003254D7" w:rsidRDefault="003254D7">
      <w:pPr>
        <w:rPr>
          <w:rFonts w:eastAsia="Calibri"/>
          <w:b/>
          <w:bCs/>
          <w:color w:val="0000FF"/>
          <w:sz w:val="36"/>
          <w:szCs w:val="36"/>
        </w:rPr>
      </w:pPr>
      <w:r>
        <w:rPr>
          <w:b/>
          <w:bCs/>
          <w:color w:val="0000FF"/>
          <w:sz w:val="36"/>
          <w:szCs w:val="36"/>
        </w:rPr>
        <w:br w:type="page"/>
      </w:r>
    </w:p>
    <w:p w14:paraId="2E4EECA6" w14:textId="77777777" w:rsidR="003254D7" w:rsidRDefault="003254D7" w:rsidP="003254D7">
      <w:pPr>
        <w:pStyle w:val="NormalWeb"/>
        <w:shd w:val="clear" w:color="auto" w:fill="FFFFFF"/>
        <w:jc w:val="center"/>
        <w:rPr>
          <w:b/>
          <w:bCs/>
          <w:color w:val="0000FF"/>
          <w:sz w:val="36"/>
          <w:szCs w:val="36"/>
        </w:rPr>
      </w:pPr>
    </w:p>
    <w:p w14:paraId="6B9C72C3" w14:textId="77777777" w:rsidR="003254D7" w:rsidRDefault="003254D7" w:rsidP="003254D7">
      <w:pPr>
        <w:pStyle w:val="NormalWeb"/>
        <w:shd w:val="clear" w:color="auto" w:fill="FFFFFF"/>
        <w:jc w:val="center"/>
        <w:rPr>
          <w:rFonts w:ascii="Calibri" w:hAnsi="Calibri"/>
          <w:color w:val="000000"/>
          <w:sz w:val="22"/>
          <w:szCs w:val="22"/>
        </w:rPr>
      </w:pPr>
      <w:r>
        <w:rPr>
          <w:b/>
          <w:bCs/>
          <w:color w:val="0000FF"/>
          <w:sz w:val="36"/>
          <w:szCs w:val="36"/>
        </w:rPr>
        <w:t>PowerPoint Slides</w:t>
      </w:r>
    </w:p>
    <w:p w14:paraId="6BEB9747" w14:textId="77777777" w:rsidR="003254D7" w:rsidRDefault="003254D7" w:rsidP="003254D7">
      <w:pPr>
        <w:pStyle w:val="NormalWeb"/>
        <w:shd w:val="clear" w:color="auto" w:fill="FFFFFF"/>
        <w:spacing w:before="240" w:line="360" w:lineRule="atLeast"/>
        <w:ind w:left="720" w:hanging="720"/>
        <w:jc w:val="both"/>
        <w:rPr>
          <w:rFonts w:ascii="Palatino" w:hAnsi="Palatino"/>
          <w:color w:val="000000"/>
          <w:sz w:val="36"/>
          <w:szCs w:val="36"/>
        </w:rPr>
      </w:pPr>
      <w:r>
        <w:rPr>
          <w:color w:val="000000"/>
          <w:sz w:val="28"/>
          <w:szCs w:val="28"/>
        </w:rPr>
        <w:t>Three PowerPoint presentations of the chapter are available</w:t>
      </w:r>
      <w:r>
        <w:rPr>
          <w:rFonts w:ascii="Palatino" w:hAnsi="Palatino"/>
          <w:color w:val="000000"/>
          <w:sz w:val="36"/>
          <w:szCs w:val="36"/>
        </w:rPr>
        <w:t xml:space="preserve"> </w:t>
      </w:r>
      <w:r>
        <w:rPr>
          <w:color w:val="000000"/>
          <w:sz w:val="28"/>
          <w:szCs w:val="28"/>
        </w:rPr>
        <w:t>in the Connect Library:</w:t>
      </w:r>
    </w:p>
    <w:p w14:paraId="4817631F" w14:textId="77777777" w:rsidR="003254D7" w:rsidRDefault="003254D7" w:rsidP="003254D7">
      <w:pPr>
        <w:pStyle w:val="NormalWeb"/>
        <w:shd w:val="clear" w:color="auto" w:fill="FFFFFF"/>
        <w:spacing w:before="240" w:line="360" w:lineRule="atLeast"/>
        <w:ind w:left="720" w:hanging="720"/>
        <w:jc w:val="both"/>
        <w:rPr>
          <w:rFonts w:ascii="Palatino" w:hAnsi="Palatino"/>
          <w:color w:val="000000"/>
          <w:sz w:val="36"/>
          <w:szCs w:val="36"/>
        </w:rPr>
      </w:pPr>
      <w:r>
        <w:rPr>
          <w:color w:val="000000"/>
          <w:sz w:val="28"/>
          <w:szCs w:val="28"/>
        </w:rPr>
        <w:t>1.</w:t>
      </w:r>
      <w:r>
        <w:rPr>
          <w:color w:val="000000"/>
          <w:sz w:val="28"/>
          <w:szCs w:val="28"/>
        </w:rPr>
        <w:tab/>
        <w:t>With “Concept Checks” useful for classroom presentation, permitting the instructor to intersperse in the presentation short exercises students can be asked to solve individually or in small groups before the solution is “revealed” by the instructor. {These are available only within Instructor Resources.}</w:t>
      </w:r>
    </w:p>
    <w:p w14:paraId="44427E7E" w14:textId="77777777" w:rsidR="003254D7" w:rsidRDefault="003254D7" w:rsidP="003254D7">
      <w:pPr>
        <w:pStyle w:val="NormalWeb"/>
        <w:shd w:val="clear" w:color="auto" w:fill="FFFFFF"/>
        <w:spacing w:before="240" w:line="360" w:lineRule="atLeast"/>
        <w:ind w:left="720" w:hanging="720"/>
        <w:jc w:val="both"/>
        <w:rPr>
          <w:ins w:id="0" w:author="Colton Gigot" w:date="2017-02-03T11:35:00Z"/>
          <w:color w:val="000000"/>
          <w:sz w:val="28"/>
          <w:szCs w:val="28"/>
        </w:rPr>
      </w:pPr>
      <w:r>
        <w:rPr>
          <w:color w:val="000000"/>
          <w:sz w:val="28"/>
          <w:szCs w:val="28"/>
        </w:rPr>
        <w:t>2.</w:t>
      </w:r>
      <w:r>
        <w:rPr>
          <w:color w:val="000000"/>
          <w:sz w:val="28"/>
          <w:szCs w:val="28"/>
        </w:rPr>
        <w:tab/>
        <w:t>Without the “Concept Checks” so students don’t have the solutions before being asked to solve individually or in small groups.</w:t>
      </w:r>
    </w:p>
    <w:p w14:paraId="45FB86A2" w14:textId="77777777" w:rsidR="003254D7" w:rsidRPr="00CD145D" w:rsidRDefault="003254D7" w:rsidP="003254D7">
      <w:pPr>
        <w:pStyle w:val="NormalWeb"/>
        <w:shd w:val="clear" w:color="auto" w:fill="FFFFFF"/>
        <w:spacing w:before="240" w:line="360" w:lineRule="atLeast"/>
        <w:ind w:left="720" w:hanging="720"/>
        <w:jc w:val="both"/>
        <w:rPr>
          <w:sz w:val="28"/>
          <w:szCs w:val="28"/>
        </w:rPr>
      </w:pPr>
      <w:r>
        <w:rPr>
          <w:color w:val="000000"/>
          <w:sz w:val="28"/>
          <w:szCs w:val="28"/>
        </w:rPr>
        <w:t>3.</w:t>
      </w:r>
      <w:r>
        <w:rPr>
          <w:color w:val="000000"/>
          <w:sz w:val="28"/>
          <w:szCs w:val="28"/>
        </w:rPr>
        <w:tab/>
      </w:r>
      <w:r w:rsidRPr="00CD145D">
        <w:rPr>
          <w:b/>
          <w:bCs/>
          <w:sz w:val="28"/>
          <w:szCs w:val="28"/>
        </w:rPr>
        <w:t>Accessible PowerPoint Presentations.</w:t>
      </w:r>
      <w:r w:rsidRPr="00CD145D">
        <w:rPr>
          <w:sz w:val="28"/>
          <w:szCs w:val="28"/>
        </w:rPr>
        <w:t> Accessibility is becoming even more important in the education marketplace. Students and instructors with disabilities use many different assistive technologies, and McGraw-Hill Education is working to increase compatibility and access that will not only help those with disabilities achieve better learning outcomes, but also serve the institutions that are teaching these students. Accessible PowerPoint allows slide content to be read by a screen reader and provides alternative text descriptions for any image files used that enrich the learning experience. Accessible PowerPoint is also designed with high-contrast color palettes and uses texture when possible, instead of color to denote different aspects of the imagery used within the slide.</w:t>
      </w:r>
    </w:p>
    <w:p w14:paraId="5D68CD0A" w14:textId="77777777" w:rsidR="003254D7" w:rsidRPr="000A12BE" w:rsidRDefault="003254D7" w:rsidP="003254D7">
      <w:pPr>
        <w:pStyle w:val="NormalWeb"/>
        <w:shd w:val="clear" w:color="auto" w:fill="FFFFFF"/>
        <w:spacing w:before="240" w:line="360" w:lineRule="atLeast"/>
        <w:ind w:left="720" w:hanging="720"/>
        <w:jc w:val="both"/>
        <w:rPr>
          <w:color w:val="1F497D"/>
          <w:sz w:val="28"/>
          <w:szCs w:val="28"/>
        </w:rPr>
      </w:pPr>
      <w:r>
        <w:rPr>
          <w:rFonts w:ascii="Palatino" w:hAnsi="Palatino"/>
          <w:b/>
          <w:bCs/>
          <w:color w:val="1F497D"/>
          <w:sz w:val="28"/>
          <w:szCs w:val="28"/>
        </w:rPr>
        <w:t>Note:</w:t>
      </w:r>
      <w:r>
        <w:rPr>
          <w:rFonts w:ascii="Palatino" w:hAnsi="Palatino"/>
          <w:color w:val="1F497D"/>
          <w:sz w:val="28"/>
          <w:szCs w:val="28"/>
        </w:rPr>
        <w:t xml:space="preserve"> </w:t>
      </w:r>
      <w:r>
        <w:rPr>
          <w:color w:val="1F497D"/>
          <w:sz w:val="28"/>
          <w:szCs w:val="28"/>
        </w:rPr>
        <w:t>The slides are intended to provide comprehensive coverage of the chapter, but they can be easily edited to allow instructors to change numbers and content in illustrations or to delete slides pertaining to topics they choose to omit or deemphasize. (Using your students’ names for company names in the Concept Checks or Illustrations can be fun.)</w:t>
      </w:r>
    </w:p>
    <w:p w14:paraId="79936567" w14:textId="77777777" w:rsidR="00E11C0D" w:rsidRDefault="00E11C0D" w:rsidP="003254D7">
      <w:pPr>
        <w:pageBreakBefore/>
        <w:jc w:val="center"/>
        <w:rPr>
          <w:b/>
          <w:color w:val="0000FF"/>
          <w:sz w:val="28"/>
        </w:rPr>
      </w:pPr>
      <w:r>
        <w:rPr>
          <w:b/>
          <w:color w:val="0000FF"/>
          <w:sz w:val="28"/>
        </w:rPr>
        <w:lastRenderedPageBreak/>
        <w:t>Suggestions for Class Activities</w:t>
      </w:r>
    </w:p>
    <w:p w14:paraId="26A607D2" w14:textId="77777777" w:rsidR="00E11C0D" w:rsidRDefault="00E11C0D"/>
    <w:p w14:paraId="4A86D03D" w14:textId="77777777" w:rsidR="00E11C0D" w:rsidRDefault="00E11C0D" w:rsidP="00761650">
      <w:pPr>
        <w:spacing w:before="240" w:line="276" w:lineRule="auto"/>
        <w:rPr>
          <w:b/>
          <w:color w:val="0000FF"/>
          <w:sz w:val="28"/>
        </w:rPr>
      </w:pPr>
      <w:r>
        <w:rPr>
          <w:b/>
          <w:color w:val="0000FF"/>
          <w:sz w:val="28"/>
        </w:rPr>
        <w:t>1.</w:t>
      </w:r>
      <w:r>
        <w:rPr>
          <w:b/>
          <w:color w:val="0000FF"/>
          <w:sz w:val="28"/>
        </w:rPr>
        <w:tab/>
        <w:t>Spreadsheet Activities</w:t>
      </w:r>
    </w:p>
    <w:p w14:paraId="30EFA2E8" w14:textId="70899FA6" w:rsidR="00E11C0D" w:rsidRDefault="00E702D7" w:rsidP="00761650">
      <w:pPr>
        <w:spacing w:before="240" w:line="276" w:lineRule="auto"/>
      </w:pPr>
      <w:r>
        <w:t>In addition to Exercise 2</w:t>
      </w:r>
      <w:r w:rsidR="00FB7EA5">
        <w:t>–</w:t>
      </w:r>
      <w:r>
        <w:t>20</w:t>
      </w:r>
      <w:r w:rsidR="00E11C0D">
        <w:t xml:space="preserve"> and Problem 2</w:t>
      </w:r>
      <w:r w:rsidR="00FB7EA5">
        <w:t>–</w:t>
      </w:r>
      <w:r w:rsidR="00E11C0D">
        <w:t>13, the requirements for Problems 2</w:t>
      </w:r>
      <w:r w:rsidR="00FB7EA5">
        <w:t>–</w:t>
      </w:r>
      <w:r w:rsidR="00E11C0D">
        <w:t>2, 2</w:t>
      </w:r>
      <w:r w:rsidR="00FB7EA5">
        <w:t>–</w:t>
      </w:r>
      <w:r w:rsidR="00E11C0D">
        <w:t>4, 2</w:t>
      </w:r>
      <w:r w:rsidR="00FB7EA5">
        <w:t>–</w:t>
      </w:r>
      <w:r w:rsidR="00E11C0D">
        <w:t>6, 2</w:t>
      </w:r>
      <w:r w:rsidR="00FB7EA5">
        <w:t>–</w:t>
      </w:r>
      <w:r w:rsidR="00E11C0D">
        <w:t>8, and 2</w:t>
      </w:r>
      <w:r w:rsidR="00FB7EA5">
        <w:t>–</w:t>
      </w:r>
      <w:r w:rsidR="00E11C0D">
        <w:t>10 can be modified to include t</w:t>
      </w:r>
      <w:r>
        <w:t xml:space="preserve">he use of software such as </w:t>
      </w:r>
      <w:r w:rsidR="00E11C0D">
        <w:t>Excel.</w:t>
      </w:r>
    </w:p>
    <w:p w14:paraId="74496396" w14:textId="77777777" w:rsidR="00D11029" w:rsidRDefault="00D11029" w:rsidP="00761650">
      <w:pPr>
        <w:spacing w:before="240" w:line="276" w:lineRule="auto"/>
        <w:rPr>
          <w:b/>
          <w:color w:val="0000FF"/>
          <w:sz w:val="28"/>
        </w:rPr>
      </w:pPr>
    </w:p>
    <w:p w14:paraId="3E7E725F" w14:textId="77777777" w:rsidR="00E11C0D" w:rsidRDefault="00E11C0D" w:rsidP="00761650">
      <w:pPr>
        <w:spacing w:before="240" w:line="276" w:lineRule="auto"/>
        <w:rPr>
          <w:b/>
          <w:color w:val="0000FF"/>
          <w:sz w:val="28"/>
        </w:rPr>
      </w:pPr>
      <w:r>
        <w:rPr>
          <w:b/>
          <w:color w:val="0000FF"/>
          <w:sz w:val="28"/>
        </w:rPr>
        <w:t>2.</w:t>
      </w:r>
      <w:r>
        <w:rPr>
          <w:b/>
          <w:color w:val="0000FF"/>
          <w:sz w:val="28"/>
        </w:rPr>
        <w:tab/>
        <w:t>Professional Skills Development Activities</w:t>
      </w:r>
    </w:p>
    <w:p w14:paraId="13F66A2D" w14:textId="77777777" w:rsidR="00E11C0D" w:rsidRDefault="00E11C0D" w:rsidP="00761650">
      <w:pPr>
        <w:pStyle w:val="BodyTextIndent"/>
        <w:spacing w:line="276" w:lineRule="auto"/>
      </w:pPr>
      <w:r>
        <w:t>The following are suggested assignments from the end-of-chapter material that will help your students develop their communication, analysis and judgment skills.</w:t>
      </w:r>
    </w:p>
    <w:p w14:paraId="6F53F4A5" w14:textId="54AD6868" w:rsidR="00E11C0D" w:rsidRDefault="00E11C0D" w:rsidP="00761650">
      <w:pPr>
        <w:spacing w:before="240" w:line="276" w:lineRule="auto"/>
        <w:ind w:left="580" w:hanging="400"/>
        <w:jc w:val="both"/>
      </w:pPr>
      <w:r>
        <w:rPr>
          <w:b/>
          <w:color w:val="0000FF"/>
        </w:rPr>
        <w:t>Communication Skills.</w:t>
      </w:r>
      <w:r w:rsidR="003A362C">
        <w:t xml:space="preserve"> </w:t>
      </w:r>
      <w:r>
        <w:t>In addition to Communication Case 2</w:t>
      </w:r>
      <w:r w:rsidR="00FB7EA5">
        <w:t>–</w:t>
      </w:r>
      <w:r>
        <w:t>3, Judgment Cases 2</w:t>
      </w:r>
      <w:r w:rsidR="00FB7EA5">
        <w:t>–</w:t>
      </w:r>
      <w:r>
        <w:t>1 and 2</w:t>
      </w:r>
      <w:r w:rsidR="00FB7EA5">
        <w:t>–</w:t>
      </w:r>
      <w:r>
        <w:t>2 can be adapted to ask students to write a memo.</w:t>
      </w:r>
      <w:r w:rsidR="003A362C">
        <w:t xml:space="preserve"> </w:t>
      </w:r>
      <w:r>
        <w:t>These Judgment Cases also do well as group assignments and create good class discussions.</w:t>
      </w:r>
    </w:p>
    <w:p w14:paraId="02DD55E8" w14:textId="1ED35C5D" w:rsidR="00E11C0D" w:rsidRDefault="00E11C0D" w:rsidP="00761650">
      <w:pPr>
        <w:spacing w:before="240" w:line="276" w:lineRule="auto"/>
        <w:ind w:left="540" w:hanging="360"/>
        <w:jc w:val="both"/>
      </w:pPr>
      <w:r>
        <w:rPr>
          <w:b/>
          <w:color w:val="0000FF"/>
        </w:rPr>
        <w:t>Analysis Skills.</w:t>
      </w:r>
      <w:r w:rsidR="003A362C">
        <w:t xml:space="preserve"> </w:t>
      </w:r>
      <w:r>
        <w:t>The “Broaden Your Perspective” section includes Analysis Cases that direct students to gather, assemble, organize, process, or interpret data to provide options for making business and inves</w:t>
      </w:r>
      <w:r w:rsidR="00E702D7">
        <w:t>tment decisions.</w:t>
      </w:r>
      <w:r w:rsidR="003A362C">
        <w:t xml:space="preserve"> </w:t>
      </w:r>
      <w:r w:rsidR="00E702D7">
        <w:t>Exercises 2</w:t>
      </w:r>
      <w:r w:rsidR="00FB7EA5">
        <w:t>–</w:t>
      </w:r>
      <w:r w:rsidR="00E702D7">
        <w:t>15, 2</w:t>
      </w:r>
      <w:r w:rsidR="00FB7EA5">
        <w:t>–</w:t>
      </w:r>
      <w:r w:rsidR="00E702D7">
        <w:t>18</w:t>
      </w:r>
      <w:r w:rsidR="00761650">
        <w:t xml:space="preserve"> and Problems 2</w:t>
      </w:r>
      <w:r w:rsidR="00FB7EA5">
        <w:t>–</w:t>
      </w:r>
      <w:r w:rsidR="00761650">
        <w:t>7, 2</w:t>
      </w:r>
      <w:r w:rsidR="00FB7EA5">
        <w:t>–</w:t>
      </w:r>
      <w:r w:rsidR="00761650">
        <w:t>9</w:t>
      </w:r>
      <w:r>
        <w:t xml:space="preserve"> provide opportunities to develop and sharpen analytical skills.</w:t>
      </w:r>
    </w:p>
    <w:p w14:paraId="0035516B" w14:textId="4BE94299" w:rsidR="00E11C0D" w:rsidRDefault="00E11C0D" w:rsidP="00761650">
      <w:pPr>
        <w:spacing w:before="240" w:line="276" w:lineRule="auto"/>
        <w:ind w:left="540" w:hanging="360"/>
        <w:jc w:val="both"/>
      </w:pPr>
      <w:r>
        <w:rPr>
          <w:b/>
          <w:color w:val="0000FF"/>
        </w:rPr>
        <w:t>Judgment Skills.</w:t>
      </w:r>
      <w:r>
        <w:t xml:space="preserve"> The “Broaden Your Perspective” section includes Judgment Cases that require students to critically analyze issues to apply concepts learned to business situations in order to evaluate options for decision-making and provide an appropriate conclusion.</w:t>
      </w:r>
      <w:r w:rsidR="003A362C">
        <w:t xml:space="preserve"> </w:t>
      </w:r>
      <w:r>
        <w:t>This chapter includes Judgment Cases 2</w:t>
      </w:r>
      <w:r w:rsidR="00FB7EA5">
        <w:t>–</w:t>
      </w:r>
      <w:r>
        <w:t>1 and 2</w:t>
      </w:r>
      <w:r w:rsidR="00FB7EA5">
        <w:t>–</w:t>
      </w:r>
      <w:r>
        <w:t>2.</w:t>
      </w:r>
    </w:p>
    <w:p w14:paraId="188128D4" w14:textId="77777777" w:rsidR="00E11C0D" w:rsidRDefault="00E11C0D">
      <w:pPr>
        <w:pStyle w:val="List"/>
        <w:pageBreakBefore/>
        <w:spacing w:before="0" w:line="240" w:lineRule="auto"/>
        <w:ind w:left="360"/>
        <w:jc w:val="center"/>
        <w:rPr>
          <w:rFonts w:ascii="Times New Roman" w:hAnsi="Times New Roman"/>
          <w:color w:val="800080"/>
          <w:sz w:val="28"/>
        </w:rPr>
      </w:pPr>
      <w:r>
        <w:rPr>
          <w:rFonts w:ascii="Times New Roman" w:hAnsi="Times New Roman"/>
          <w:b/>
          <w:color w:val="800080"/>
          <w:sz w:val="28"/>
        </w:rPr>
        <w:lastRenderedPageBreak/>
        <w:t>Assignment Chart</w:t>
      </w:r>
    </w:p>
    <w:p w14:paraId="2E0804E8" w14:textId="77777777" w:rsidR="00E11C0D" w:rsidRDefault="00E11C0D" w:rsidP="00D11029">
      <w:pPr>
        <w:pStyle w:val="Text"/>
        <w:tabs>
          <w:tab w:val="left" w:pos="1080"/>
          <w:tab w:val="center" w:pos="3680"/>
          <w:tab w:val="left" w:pos="6120"/>
          <w:tab w:val="left" w:pos="8730"/>
        </w:tabs>
        <w:spacing w:before="120"/>
        <w:ind w:left="86" w:firstLine="0"/>
        <w:rPr>
          <w:rFonts w:ascii="Times New Roman" w:hAnsi="Times New Roman"/>
          <w:b/>
          <w:color w:val="0000FF"/>
          <w:sz w:val="24"/>
        </w:rPr>
      </w:pPr>
      <w:r>
        <w:rPr>
          <w:rFonts w:ascii="Times New Roman" w:hAnsi="Times New Roman"/>
          <w:b/>
          <w:color w:val="0000FF"/>
          <w:sz w:val="24"/>
        </w:rPr>
        <w:tab/>
      </w:r>
      <w:r>
        <w:rPr>
          <w:rFonts w:ascii="Times New Roman" w:hAnsi="Times New Roman"/>
          <w:b/>
          <w:color w:val="0000FF"/>
          <w:sz w:val="24"/>
        </w:rPr>
        <w:tab/>
        <w:t>Learning</w:t>
      </w:r>
      <w:r>
        <w:rPr>
          <w:rFonts w:ascii="Times New Roman" w:hAnsi="Times New Roman"/>
          <w:b/>
          <w:color w:val="0000FF"/>
          <w:sz w:val="24"/>
        </w:rPr>
        <w:tab/>
      </w:r>
      <w:r>
        <w:rPr>
          <w:rFonts w:ascii="Times New Roman" w:hAnsi="Times New Roman"/>
          <w:b/>
          <w:color w:val="0000FF"/>
          <w:sz w:val="24"/>
        </w:rPr>
        <w:tab/>
        <w:t xml:space="preserve"> Est. time</w:t>
      </w:r>
      <w:r>
        <w:rPr>
          <w:rFonts w:ascii="Times New Roman" w:hAnsi="Times New Roman"/>
          <w:b/>
          <w:color w:val="0000FF"/>
          <w:sz w:val="24"/>
        </w:rPr>
        <w:br/>
      </w:r>
      <w:r>
        <w:rPr>
          <w:rFonts w:ascii="Times New Roman" w:hAnsi="Times New Roman"/>
          <w:b/>
          <w:color w:val="0000FF"/>
          <w:sz w:val="24"/>
        </w:rPr>
        <w:tab/>
      </w:r>
      <w:r>
        <w:rPr>
          <w:rFonts w:ascii="Times New Roman" w:hAnsi="Times New Roman"/>
          <w:b/>
          <w:color w:val="FF0000"/>
          <w:sz w:val="24"/>
        </w:rPr>
        <w:t>Questions</w:t>
      </w:r>
      <w:r>
        <w:rPr>
          <w:rFonts w:ascii="Times New Roman" w:hAnsi="Times New Roman"/>
          <w:b/>
          <w:color w:val="0000FF"/>
          <w:sz w:val="24"/>
        </w:rPr>
        <w:tab/>
        <w:t>Objective(s)</w:t>
      </w:r>
      <w:r>
        <w:rPr>
          <w:rFonts w:ascii="Times New Roman" w:hAnsi="Times New Roman"/>
          <w:b/>
          <w:color w:val="0000FF"/>
          <w:sz w:val="24"/>
        </w:rPr>
        <w:tab/>
        <w:t>Topic</w:t>
      </w:r>
      <w:r>
        <w:rPr>
          <w:rFonts w:ascii="Times New Roman" w:hAnsi="Times New Roman"/>
          <w:b/>
          <w:color w:val="0000FF"/>
          <w:sz w:val="24"/>
        </w:rPr>
        <w:tab/>
        <w:t xml:space="preserve">     (min.)</w:t>
      </w:r>
    </w:p>
    <w:tbl>
      <w:tblPr>
        <w:tblW w:w="0" w:type="auto"/>
        <w:tblLayout w:type="fixed"/>
        <w:tblCellMar>
          <w:left w:w="80" w:type="dxa"/>
          <w:right w:w="80" w:type="dxa"/>
        </w:tblCellMar>
        <w:tblLook w:val="0000" w:firstRow="0" w:lastRow="0" w:firstColumn="0" w:lastColumn="0" w:noHBand="0" w:noVBand="0"/>
      </w:tblPr>
      <w:tblGrid>
        <w:gridCol w:w="3060"/>
        <w:gridCol w:w="1340"/>
        <w:gridCol w:w="4940"/>
        <w:gridCol w:w="360"/>
      </w:tblGrid>
      <w:tr w:rsidR="00E11C0D" w14:paraId="7E511122" w14:textId="77777777">
        <w:trPr>
          <w:cantSplit/>
        </w:trPr>
        <w:tc>
          <w:tcPr>
            <w:tcW w:w="3060" w:type="dxa"/>
          </w:tcPr>
          <w:p w14:paraId="04B11532" w14:textId="4EACB4FB"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w:t>
            </w:r>
          </w:p>
        </w:tc>
        <w:tc>
          <w:tcPr>
            <w:tcW w:w="1340" w:type="dxa"/>
          </w:tcPr>
          <w:p w14:paraId="1886DBA2"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1</w:t>
            </w:r>
          </w:p>
        </w:tc>
        <w:tc>
          <w:tcPr>
            <w:tcW w:w="4940" w:type="dxa"/>
          </w:tcPr>
          <w:p w14:paraId="08A49FBC"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External and internal events</w:t>
            </w:r>
          </w:p>
        </w:tc>
        <w:tc>
          <w:tcPr>
            <w:tcW w:w="360" w:type="dxa"/>
          </w:tcPr>
          <w:p w14:paraId="2E90A685"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226BA596" w14:textId="77777777">
        <w:trPr>
          <w:cantSplit/>
        </w:trPr>
        <w:tc>
          <w:tcPr>
            <w:tcW w:w="3060" w:type="dxa"/>
          </w:tcPr>
          <w:p w14:paraId="070B36DF" w14:textId="52A7F360"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2</w:t>
            </w:r>
          </w:p>
        </w:tc>
        <w:tc>
          <w:tcPr>
            <w:tcW w:w="1340" w:type="dxa"/>
          </w:tcPr>
          <w:p w14:paraId="5444C3AE"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1</w:t>
            </w:r>
          </w:p>
        </w:tc>
        <w:tc>
          <w:tcPr>
            <w:tcW w:w="4940" w:type="dxa"/>
          </w:tcPr>
          <w:p w14:paraId="6D13CCAA"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Dual effect of transactions on financial position</w:t>
            </w:r>
          </w:p>
        </w:tc>
        <w:tc>
          <w:tcPr>
            <w:tcW w:w="360" w:type="dxa"/>
          </w:tcPr>
          <w:p w14:paraId="2B9F8986"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0200369D" w14:textId="77777777">
        <w:trPr>
          <w:cantSplit/>
        </w:trPr>
        <w:tc>
          <w:tcPr>
            <w:tcW w:w="3060" w:type="dxa"/>
          </w:tcPr>
          <w:p w14:paraId="16BC1F0C" w14:textId="10307CD3"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3</w:t>
            </w:r>
          </w:p>
        </w:tc>
        <w:tc>
          <w:tcPr>
            <w:tcW w:w="1340" w:type="dxa"/>
          </w:tcPr>
          <w:p w14:paraId="49FFC1A3"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2,3</w:t>
            </w:r>
          </w:p>
        </w:tc>
        <w:tc>
          <w:tcPr>
            <w:tcW w:w="4940" w:type="dxa"/>
          </w:tcPr>
          <w:p w14:paraId="73B45F7B"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Purpose of journal and ledger</w:t>
            </w:r>
          </w:p>
        </w:tc>
        <w:tc>
          <w:tcPr>
            <w:tcW w:w="360" w:type="dxa"/>
          </w:tcPr>
          <w:p w14:paraId="69BFE6A5"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6BB7BF95" w14:textId="77777777">
        <w:trPr>
          <w:cantSplit/>
        </w:trPr>
        <w:tc>
          <w:tcPr>
            <w:tcW w:w="3060" w:type="dxa"/>
          </w:tcPr>
          <w:p w14:paraId="5D3BE360" w14:textId="2F31610D"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4</w:t>
            </w:r>
          </w:p>
        </w:tc>
        <w:tc>
          <w:tcPr>
            <w:tcW w:w="1340" w:type="dxa"/>
          </w:tcPr>
          <w:p w14:paraId="5D8EB883"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3</w:t>
            </w:r>
          </w:p>
        </w:tc>
        <w:tc>
          <w:tcPr>
            <w:tcW w:w="4940" w:type="dxa"/>
          </w:tcPr>
          <w:p w14:paraId="474953E1"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Permanent and temporary accounts</w:t>
            </w:r>
          </w:p>
        </w:tc>
        <w:tc>
          <w:tcPr>
            <w:tcW w:w="360" w:type="dxa"/>
          </w:tcPr>
          <w:p w14:paraId="6323B3DB"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751EFD8A" w14:textId="77777777">
        <w:trPr>
          <w:cantSplit/>
        </w:trPr>
        <w:tc>
          <w:tcPr>
            <w:tcW w:w="3060" w:type="dxa"/>
          </w:tcPr>
          <w:p w14:paraId="033DADF8" w14:textId="1465049F"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5</w:t>
            </w:r>
          </w:p>
        </w:tc>
        <w:tc>
          <w:tcPr>
            <w:tcW w:w="1340" w:type="dxa"/>
          </w:tcPr>
          <w:p w14:paraId="7047B9DD"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2,3</w:t>
            </w:r>
          </w:p>
        </w:tc>
        <w:tc>
          <w:tcPr>
            <w:tcW w:w="4940" w:type="dxa"/>
          </w:tcPr>
          <w:p w14:paraId="0AB24B07"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Debits and credits</w:t>
            </w:r>
          </w:p>
        </w:tc>
        <w:tc>
          <w:tcPr>
            <w:tcW w:w="360" w:type="dxa"/>
          </w:tcPr>
          <w:p w14:paraId="74F4F9C5"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7C2CC51F" w14:textId="77777777">
        <w:trPr>
          <w:cantSplit/>
        </w:trPr>
        <w:tc>
          <w:tcPr>
            <w:tcW w:w="3060" w:type="dxa"/>
          </w:tcPr>
          <w:p w14:paraId="40F18474" w14:textId="026EF386"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6</w:t>
            </w:r>
          </w:p>
        </w:tc>
        <w:tc>
          <w:tcPr>
            <w:tcW w:w="1340" w:type="dxa"/>
          </w:tcPr>
          <w:p w14:paraId="0C733095"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2,3</w:t>
            </w:r>
          </w:p>
        </w:tc>
        <w:tc>
          <w:tcPr>
            <w:tcW w:w="4940" w:type="dxa"/>
          </w:tcPr>
          <w:p w14:paraId="3A1B80D2"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Debits and credits</w:t>
            </w:r>
          </w:p>
        </w:tc>
        <w:tc>
          <w:tcPr>
            <w:tcW w:w="360" w:type="dxa"/>
          </w:tcPr>
          <w:p w14:paraId="4C29D713"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4C6E37DD" w14:textId="77777777">
        <w:trPr>
          <w:cantSplit/>
        </w:trPr>
        <w:tc>
          <w:tcPr>
            <w:tcW w:w="3060" w:type="dxa"/>
          </w:tcPr>
          <w:p w14:paraId="5C933291" w14:textId="75811226"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7</w:t>
            </w:r>
          </w:p>
        </w:tc>
        <w:tc>
          <w:tcPr>
            <w:tcW w:w="1340" w:type="dxa"/>
          </w:tcPr>
          <w:p w14:paraId="1607CBB4"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1,2,3</w:t>
            </w:r>
          </w:p>
        </w:tc>
        <w:tc>
          <w:tcPr>
            <w:tcW w:w="4940" w:type="dxa"/>
          </w:tcPr>
          <w:p w14:paraId="441E88DD"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Accounting processing cycle</w:t>
            </w:r>
          </w:p>
        </w:tc>
        <w:tc>
          <w:tcPr>
            <w:tcW w:w="360" w:type="dxa"/>
          </w:tcPr>
          <w:p w14:paraId="62756345"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496AF1DC" w14:textId="77777777">
        <w:trPr>
          <w:cantSplit/>
        </w:trPr>
        <w:tc>
          <w:tcPr>
            <w:tcW w:w="3060" w:type="dxa"/>
          </w:tcPr>
          <w:p w14:paraId="3B620568" w14:textId="73A23E08"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8</w:t>
            </w:r>
          </w:p>
        </w:tc>
        <w:tc>
          <w:tcPr>
            <w:tcW w:w="1340" w:type="dxa"/>
          </w:tcPr>
          <w:p w14:paraId="3A7644BE"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1,2,3</w:t>
            </w:r>
          </w:p>
        </w:tc>
        <w:tc>
          <w:tcPr>
            <w:tcW w:w="4940" w:type="dxa"/>
          </w:tcPr>
          <w:p w14:paraId="6637FE52"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Transaction analysis</w:t>
            </w:r>
          </w:p>
        </w:tc>
        <w:tc>
          <w:tcPr>
            <w:tcW w:w="360" w:type="dxa"/>
          </w:tcPr>
          <w:p w14:paraId="0D246CB4"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6D2BEF4C" w14:textId="77777777">
        <w:trPr>
          <w:cantSplit/>
        </w:trPr>
        <w:tc>
          <w:tcPr>
            <w:tcW w:w="3060" w:type="dxa"/>
          </w:tcPr>
          <w:p w14:paraId="26CD4ECE" w14:textId="32329DFC"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9</w:t>
            </w:r>
          </w:p>
        </w:tc>
        <w:tc>
          <w:tcPr>
            <w:tcW w:w="1340" w:type="dxa"/>
          </w:tcPr>
          <w:p w14:paraId="2D54EC0F"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3</w:t>
            </w:r>
          </w:p>
        </w:tc>
        <w:tc>
          <w:tcPr>
            <w:tcW w:w="4940" w:type="dxa"/>
          </w:tcPr>
          <w:p w14:paraId="2DF0D045"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Posting</w:t>
            </w:r>
          </w:p>
        </w:tc>
        <w:tc>
          <w:tcPr>
            <w:tcW w:w="360" w:type="dxa"/>
          </w:tcPr>
          <w:p w14:paraId="0A72B239"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4DB590D5" w14:textId="77777777">
        <w:trPr>
          <w:cantSplit/>
        </w:trPr>
        <w:tc>
          <w:tcPr>
            <w:tcW w:w="3060" w:type="dxa"/>
          </w:tcPr>
          <w:p w14:paraId="49883876" w14:textId="5AE3A7BC"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10</w:t>
            </w:r>
          </w:p>
        </w:tc>
        <w:tc>
          <w:tcPr>
            <w:tcW w:w="1340" w:type="dxa"/>
          </w:tcPr>
          <w:p w14:paraId="09EAD878"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p>
        </w:tc>
        <w:tc>
          <w:tcPr>
            <w:tcW w:w="4940" w:type="dxa"/>
          </w:tcPr>
          <w:p w14:paraId="117F1FA8"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Journal entries</w:t>
            </w:r>
          </w:p>
        </w:tc>
        <w:tc>
          <w:tcPr>
            <w:tcW w:w="360" w:type="dxa"/>
          </w:tcPr>
          <w:p w14:paraId="54EE1C03"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6A5D107E" w14:textId="77777777">
        <w:trPr>
          <w:cantSplit/>
        </w:trPr>
        <w:tc>
          <w:tcPr>
            <w:tcW w:w="3060" w:type="dxa"/>
          </w:tcPr>
          <w:p w14:paraId="49820AE1" w14:textId="6AA6B34E"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11</w:t>
            </w:r>
          </w:p>
        </w:tc>
        <w:tc>
          <w:tcPr>
            <w:tcW w:w="1340" w:type="dxa"/>
          </w:tcPr>
          <w:p w14:paraId="1CE828DD"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3,5</w:t>
            </w:r>
          </w:p>
        </w:tc>
        <w:tc>
          <w:tcPr>
            <w:tcW w:w="4940" w:type="dxa"/>
          </w:tcPr>
          <w:p w14:paraId="117478EF"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Trial balance</w:t>
            </w:r>
          </w:p>
        </w:tc>
        <w:tc>
          <w:tcPr>
            <w:tcW w:w="360" w:type="dxa"/>
          </w:tcPr>
          <w:p w14:paraId="3C5029B6"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4627B76A" w14:textId="77777777">
        <w:trPr>
          <w:cantSplit/>
        </w:trPr>
        <w:tc>
          <w:tcPr>
            <w:tcW w:w="3060" w:type="dxa"/>
          </w:tcPr>
          <w:p w14:paraId="0F4EA8C3" w14:textId="1839B9A4"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12</w:t>
            </w:r>
          </w:p>
        </w:tc>
        <w:tc>
          <w:tcPr>
            <w:tcW w:w="1340" w:type="dxa"/>
          </w:tcPr>
          <w:p w14:paraId="57AD0566"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4</w:t>
            </w:r>
          </w:p>
        </w:tc>
        <w:tc>
          <w:tcPr>
            <w:tcW w:w="4940" w:type="dxa"/>
          </w:tcPr>
          <w:p w14:paraId="23B4FB9D"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w:t>
            </w:r>
          </w:p>
        </w:tc>
        <w:tc>
          <w:tcPr>
            <w:tcW w:w="360" w:type="dxa"/>
          </w:tcPr>
          <w:p w14:paraId="71257C8A"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4E67410D" w14:textId="77777777">
        <w:trPr>
          <w:cantSplit/>
        </w:trPr>
        <w:tc>
          <w:tcPr>
            <w:tcW w:w="3060" w:type="dxa"/>
          </w:tcPr>
          <w:p w14:paraId="7CB42BF4" w14:textId="7993772E"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13</w:t>
            </w:r>
          </w:p>
        </w:tc>
        <w:tc>
          <w:tcPr>
            <w:tcW w:w="1340" w:type="dxa"/>
          </w:tcPr>
          <w:p w14:paraId="270736AA"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7</w:t>
            </w:r>
          </w:p>
        </w:tc>
        <w:tc>
          <w:tcPr>
            <w:tcW w:w="4940" w:type="dxa"/>
          </w:tcPr>
          <w:p w14:paraId="5AC8D785"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Closing entries</w:t>
            </w:r>
          </w:p>
        </w:tc>
        <w:tc>
          <w:tcPr>
            <w:tcW w:w="360" w:type="dxa"/>
          </w:tcPr>
          <w:p w14:paraId="6600F942"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1330E476" w14:textId="77777777">
        <w:trPr>
          <w:cantSplit/>
        </w:trPr>
        <w:tc>
          <w:tcPr>
            <w:tcW w:w="3060" w:type="dxa"/>
          </w:tcPr>
          <w:p w14:paraId="6A377506" w14:textId="29501F2A"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14</w:t>
            </w:r>
          </w:p>
        </w:tc>
        <w:tc>
          <w:tcPr>
            <w:tcW w:w="1340" w:type="dxa"/>
          </w:tcPr>
          <w:p w14:paraId="6C915732"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4</w:t>
            </w:r>
          </w:p>
        </w:tc>
        <w:tc>
          <w:tcPr>
            <w:tcW w:w="4940" w:type="dxa"/>
          </w:tcPr>
          <w:p w14:paraId="1ECB0836"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entries—prepaid expenses</w:t>
            </w:r>
          </w:p>
        </w:tc>
        <w:tc>
          <w:tcPr>
            <w:tcW w:w="360" w:type="dxa"/>
          </w:tcPr>
          <w:p w14:paraId="6E06BA95"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28D2C3C6" w14:textId="77777777">
        <w:trPr>
          <w:cantSplit/>
        </w:trPr>
        <w:tc>
          <w:tcPr>
            <w:tcW w:w="3060" w:type="dxa"/>
          </w:tcPr>
          <w:p w14:paraId="55B93FEF" w14:textId="01C8670D"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15</w:t>
            </w:r>
          </w:p>
        </w:tc>
        <w:tc>
          <w:tcPr>
            <w:tcW w:w="1340" w:type="dxa"/>
          </w:tcPr>
          <w:p w14:paraId="3ED68F16"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4</w:t>
            </w:r>
          </w:p>
        </w:tc>
        <w:tc>
          <w:tcPr>
            <w:tcW w:w="4940" w:type="dxa"/>
          </w:tcPr>
          <w:p w14:paraId="483C21F9" w14:textId="77777777" w:rsidR="00E11C0D" w:rsidRDefault="001D0762"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entries—deferred</w:t>
            </w:r>
            <w:r w:rsidR="00E11C0D">
              <w:rPr>
                <w:rFonts w:ascii="Times New Roman" w:hAnsi="Times New Roman"/>
                <w:sz w:val="24"/>
              </w:rPr>
              <w:t xml:space="preserve"> revenue</w:t>
            </w:r>
          </w:p>
        </w:tc>
        <w:tc>
          <w:tcPr>
            <w:tcW w:w="360" w:type="dxa"/>
          </w:tcPr>
          <w:p w14:paraId="45F02546"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1F805A80" w14:textId="77777777">
        <w:trPr>
          <w:cantSplit/>
        </w:trPr>
        <w:tc>
          <w:tcPr>
            <w:tcW w:w="3060" w:type="dxa"/>
          </w:tcPr>
          <w:p w14:paraId="38AD5880" w14:textId="00261A92"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16</w:t>
            </w:r>
          </w:p>
        </w:tc>
        <w:tc>
          <w:tcPr>
            <w:tcW w:w="1340" w:type="dxa"/>
          </w:tcPr>
          <w:p w14:paraId="6D28EA9B"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4</w:t>
            </w:r>
          </w:p>
        </w:tc>
        <w:tc>
          <w:tcPr>
            <w:tcW w:w="4940" w:type="dxa"/>
          </w:tcPr>
          <w:p w14:paraId="55BD40C8"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entries—accrued liabilities</w:t>
            </w:r>
          </w:p>
        </w:tc>
        <w:tc>
          <w:tcPr>
            <w:tcW w:w="360" w:type="dxa"/>
          </w:tcPr>
          <w:p w14:paraId="586B17E4"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3B2011C5" w14:textId="77777777">
        <w:trPr>
          <w:cantSplit/>
        </w:trPr>
        <w:tc>
          <w:tcPr>
            <w:tcW w:w="3060" w:type="dxa"/>
          </w:tcPr>
          <w:p w14:paraId="1A1C9DB8" w14:textId="50D5F309"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17</w:t>
            </w:r>
          </w:p>
        </w:tc>
        <w:tc>
          <w:tcPr>
            <w:tcW w:w="1340" w:type="dxa"/>
          </w:tcPr>
          <w:p w14:paraId="56DB5EAE"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6</w:t>
            </w:r>
          </w:p>
        </w:tc>
        <w:tc>
          <w:tcPr>
            <w:tcW w:w="4940" w:type="dxa"/>
          </w:tcPr>
          <w:p w14:paraId="38CC13F3"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Financial statements</w:t>
            </w:r>
          </w:p>
        </w:tc>
        <w:tc>
          <w:tcPr>
            <w:tcW w:w="360" w:type="dxa"/>
          </w:tcPr>
          <w:p w14:paraId="082629D9"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1CCADBA0" w14:textId="77777777">
        <w:trPr>
          <w:cantSplit/>
        </w:trPr>
        <w:tc>
          <w:tcPr>
            <w:tcW w:w="3060" w:type="dxa"/>
          </w:tcPr>
          <w:p w14:paraId="58568549" w14:textId="3AD9803F"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18</w:t>
            </w:r>
          </w:p>
        </w:tc>
        <w:tc>
          <w:tcPr>
            <w:tcW w:w="1340" w:type="dxa"/>
          </w:tcPr>
          <w:p w14:paraId="0A442FBE"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A</w:t>
            </w:r>
          </w:p>
        </w:tc>
        <w:tc>
          <w:tcPr>
            <w:tcW w:w="4940" w:type="dxa"/>
          </w:tcPr>
          <w:p w14:paraId="74E846EA" w14:textId="77777777" w:rsidR="00E11C0D" w:rsidRDefault="00EF4ABC" w:rsidP="00D11029">
            <w:pPr>
              <w:pStyle w:val="List"/>
              <w:spacing w:before="0" w:line="276" w:lineRule="auto"/>
              <w:ind w:left="0" w:firstLine="0"/>
              <w:jc w:val="left"/>
              <w:rPr>
                <w:rFonts w:ascii="Times New Roman" w:hAnsi="Times New Roman"/>
                <w:sz w:val="24"/>
              </w:rPr>
            </w:pPr>
            <w:r>
              <w:rPr>
                <w:rFonts w:ascii="Times New Roman" w:hAnsi="Times New Roman"/>
                <w:sz w:val="24"/>
              </w:rPr>
              <w:t xml:space="preserve">Worksheet [Based on Appendix </w:t>
            </w:r>
            <w:r w:rsidR="004C16C4">
              <w:rPr>
                <w:rFonts w:ascii="Times New Roman" w:hAnsi="Times New Roman"/>
                <w:sz w:val="24"/>
              </w:rPr>
              <w:t>2</w:t>
            </w:r>
            <w:r w:rsidR="00E11C0D">
              <w:rPr>
                <w:rFonts w:ascii="Times New Roman" w:hAnsi="Times New Roman"/>
                <w:sz w:val="24"/>
              </w:rPr>
              <w:t>A]</w:t>
            </w:r>
          </w:p>
        </w:tc>
        <w:tc>
          <w:tcPr>
            <w:tcW w:w="360" w:type="dxa"/>
          </w:tcPr>
          <w:p w14:paraId="0DF5765F"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2C0C0533" w14:textId="77777777">
        <w:trPr>
          <w:cantSplit/>
        </w:trPr>
        <w:tc>
          <w:tcPr>
            <w:tcW w:w="3060" w:type="dxa"/>
          </w:tcPr>
          <w:p w14:paraId="2D585D0C" w14:textId="4519D49E"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19</w:t>
            </w:r>
          </w:p>
        </w:tc>
        <w:tc>
          <w:tcPr>
            <w:tcW w:w="1340" w:type="dxa"/>
          </w:tcPr>
          <w:p w14:paraId="31F6599F"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B</w:t>
            </w:r>
          </w:p>
        </w:tc>
        <w:tc>
          <w:tcPr>
            <w:tcW w:w="4940" w:type="dxa"/>
          </w:tcPr>
          <w:p w14:paraId="52D8EE72"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Revers</w:t>
            </w:r>
            <w:r w:rsidR="00EF4ABC">
              <w:rPr>
                <w:rFonts w:ascii="Times New Roman" w:hAnsi="Times New Roman"/>
                <w:sz w:val="24"/>
              </w:rPr>
              <w:t xml:space="preserve">ing entries [Based on Appendix </w:t>
            </w:r>
            <w:r w:rsidR="004C16C4">
              <w:rPr>
                <w:rFonts w:ascii="Times New Roman" w:hAnsi="Times New Roman"/>
                <w:sz w:val="24"/>
              </w:rPr>
              <w:t>2</w:t>
            </w:r>
            <w:r>
              <w:rPr>
                <w:rFonts w:ascii="Times New Roman" w:hAnsi="Times New Roman"/>
                <w:sz w:val="24"/>
              </w:rPr>
              <w:t>B]</w:t>
            </w:r>
          </w:p>
        </w:tc>
        <w:tc>
          <w:tcPr>
            <w:tcW w:w="360" w:type="dxa"/>
          </w:tcPr>
          <w:p w14:paraId="67406267"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351235BA" w14:textId="77777777">
        <w:trPr>
          <w:cantSplit/>
        </w:trPr>
        <w:tc>
          <w:tcPr>
            <w:tcW w:w="3060" w:type="dxa"/>
          </w:tcPr>
          <w:p w14:paraId="64305210" w14:textId="0AFE822D"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20</w:t>
            </w:r>
          </w:p>
        </w:tc>
        <w:tc>
          <w:tcPr>
            <w:tcW w:w="1340" w:type="dxa"/>
          </w:tcPr>
          <w:p w14:paraId="2CC9162B"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C</w:t>
            </w:r>
          </w:p>
        </w:tc>
        <w:tc>
          <w:tcPr>
            <w:tcW w:w="4940" w:type="dxa"/>
          </w:tcPr>
          <w:p w14:paraId="396427BE"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Speci</w:t>
            </w:r>
            <w:r w:rsidR="00EF4ABC">
              <w:rPr>
                <w:rFonts w:ascii="Times New Roman" w:hAnsi="Times New Roman"/>
                <w:sz w:val="24"/>
              </w:rPr>
              <w:t xml:space="preserve">al journals [Based on Appendix </w:t>
            </w:r>
            <w:r w:rsidR="004C16C4">
              <w:rPr>
                <w:rFonts w:ascii="Times New Roman" w:hAnsi="Times New Roman"/>
                <w:sz w:val="24"/>
              </w:rPr>
              <w:t>2</w:t>
            </w:r>
            <w:r>
              <w:rPr>
                <w:rFonts w:ascii="Times New Roman" w:hAnsi="Times New Roman"/>
                <w:sz w:val="24"/>
              </w:rPr>
              <w:t>C]</w:t>
            </w:r>
          </w:p>
        </w:tc>
        <w:tc>
          <w:tcPr>
            <w:tcW w:w="360" w:type="dxa"/>
          </w:tcPr>
          <w:p w14:paraId="52557FBC"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r w:rsidR="00E11C0D" w14:paraId="3147A6B1" w14:textId="77777777">
        <w:trPr>
          <w:cantSplit/>
        </w:trPr>
        <w:tc>
          <w:tcPr>
            <w:tcW w:w="3060" w:type="dxa"/>
          </w:tcPr>
          <w:p w14:paraId="16A3DFAA" w14:textId="60D4A47B"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21</w:t>
            </w:r>
          </w:p>
        </w:tc>
        <w:tc>
          <w:tcPr>
            <w:tcW w:w="1340" w:type="dxa"/>
          </w:tcPr>
          <w:p w14:paraId="27C82DFD"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C</w:t>
            </w:r>
          </w:p>
        </w:tc>
        <w:tc>
          <w:tcPr>
            <w:tcW w:w="4940" w:type="dxa"/>
          </w:tcPr>
          <w:p w14:paraId="45990359"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Subsid</w:t>
            </w:r>
            <w:r w:rsidR="00EF4ABC">
              <w:rPr>
                <w:rFonts w:ascii="Times New Roman" w:hAnsi="Times New Roman"/>
                <w:sz w:val="24"/>
              </w:rPr>
              <w:t xml:space="preserve">iary ledger [Based on Appendix </w:t>
            </w:r>
            <w:r w:rsidR="004C16C4">
              <w:rPr>
                <w:rFonts w:ascii="Times New Roman" w:hAnsi="Times New Roman"/>
                <w:sz w:val="24"/>
              </w:rPr>
              <w:t>2</w:t>
            </w:r>
            <w:r>
              <w:rPr>
                <w:rFonts w:ascii="Times New Roman" w:hAnsi="Times New Roman"/>
                <w:sz w:val="24"/>
              </w:rPr>
              <w:t>C]</w:t>
            </w:r>
          </w:p>
        </w:tc>
        <w:tc>
          <w:tcPr>
            <w:tcW w:w="360" w:type="dxa"/>
          </w:tcPr>
          <w:p w14:paraId="1A224F44"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5</w:t>
            </w:r>
          </w:p>
        </w:tc>
      </w:tr>
    </w:tbl>
    <w:p w14:paraId="24D2969D" w14:textId="77777777" w:rsidR="00E11C0D" w:rsidRDefault="00E11C0D">
      <w:pPr>
        <w:pStyle w:val="Text"/>
        <w:tabs>
          <w:tab w:val="left" w:pos="1080"/>
          <w:tab w:val="center" w:pos="3680"/>
          <w:tab w:val="left" w:pos="6120"/>
          <w:tab w:val="left" w:pos="8730"/>
        </w:tabs>
        <w:spacing w:before="240"/>
        <w:ind w:left="86" w:firstLine="0"/>
        <w:rPr>
          <w:rFonts w:ascii="Times New Roman" w:hAnsi="Times New Roman"/>
          <w:b/>
          <w:color w:val="0000FF"/>
          <w:sz w:val="24"/>
        </w:rPr>
      </w:pPr>
      <w:r>
        <w:rPr>
          <w:rFonts w:ascii="Times New Roman" w:hAnsi="Times New Roman"/>
          <w:b/>
          <w:color w:val="0000FF"/>
          <w:sz w:val="24"/>
        </w:rPr>
        <w:tab/>
        <w:t xml:space="preserve">   </w:t>
      </w:r>
      <w:r>
        <w:rPr>
          <w:rFonts w:ascii="Times New Roman" w:hAnsi="Times New Roman"/>
          <w:b/>
          <w:color w:val="FF0000"/>
          <w:sz w:val="24"/>
        </w:rPr>
        <w:t>Brief</w:t>
      </w:r>
      <w:r>
        <w:rPr>
          <w:rFonts w:ascii="Times New Roman" w:hAnsi="Times New Roman"/>
          <w:b/>
          <w:color w:val="0000FF"/>
          <w:sz w:val="24"/>
        </w:rPr>
        <w:tab/>
        <w:t>Learning</w:t>
      </w:r>
      <w:r>
        <w:rPr>
          <w:rFonts w:ascii="Times New Roman" w:hAnsi="Times New Roman"/>
          <w:b/>
          <w:color w:val="0000FF"/>
          <w:sz w:val="24"/>
        </w:rPr>
        <w:tab/>
      </w:r>
      <w:r>
        <w:rPr>
          <w:rFonts w:ascii="Times New Roman" w:hAnsi="Times New Roman"/>
          <w:b/>
          <w:color w:val="0000FF"/>
          <w:sz w:val="24"/>
        </w:rPr>
        <w:tab/>
        <w:t xml:space="preserve"> Est. time</w:t>
      </w:r>
      <w:r>
        <w:rPr>
          <w:rFonts w:ascii="Times New Roman" w:hAnsi="Times New Roman"/>
          <w:b/>
          <w:color w:val="0000FF"/>
          <w:sz w:val="24"/>
        </w:rPr>
        <w:br/>
      </w:r>
      <w:r>
        <w:rPr>
          <w:rFonts w:ascii="Times New Roman" w:hAnsi="Times New Roman"/>
          <w:b/>
          <w:color w:val="0000FF"/>
          <w:sz w:val="24"/>
        </w:rPr>
        <w:tab/>
      </w:r>
      <w:r>
        <w:rPr>
          <w:rFonts w:ascii="Times New Roman" w:hAnsi="Times New Roman"/>
          <w:b/>
          <w:color w:val="FF0000"/>
          <w:sz w:val="24"/>
        </w:rPr>
        <w:t>Exercises</w:t>
      </w:r>
      <w:r>
        <w:rPr>
          <w:rFonts w:ascii="Times New Roman" w:hAnsi="Times New Roman"/>
          <w:b/>
          <w:color w:val="0000FF"/>
          <w:sz w:val="24"/>
        </w:rPr>
        <w:tab/>
        <w:t>Objective(s)</w:t>
      </w:r>
      <w:r>
        <w:rPr>
          <w:rFonts w:ascii="Times New Roman" w:hAnsi="Times New Roman"/>
          <w:b/>
          <w:color w:val="0000FF"/>
          <w:sz w:val="24"/>
        </w:rPr>
        <w:tab/>
        <w:t>Topic</w:t>
      </w:r>
      <w:r>
        <w:rPr>
          <w:rFonts w:ascii="Times New Roman" w:hAnsi="Times New Roman"/>
          <w:b/>
          <w:color w:val="0000FF"/>
          <w:sz w:val="24"/>
        </w:rPr>
        <w:tab/>
        <w:t xml:space="preserve">     (min.)</w:t>
      </w:r>
    </w:p>
    <w:tbl>
      <w:tblPr>
        <w:tblW w:w="0" w:type="auto"/>
        <w:tblLayout w:type="fixed"/>
        <w:tblCellMar>
          <w:left w:w="80" w:type="dxa"/>
          <w:right w:w="80" w:type="dxa"/>
        </w:tblCellMar>
        <w:tblLook w:val="0000" w:firstRow="0" w:lastRow="0" w:firstColumn="0" w:lastColumn="0" w:noHBand="0" w:noVBand="0"/>
      </w:tblPr>
      <w:tblGrid>
        <w:gridCol w:w="3060"/>
        <w:gridCol w:w="1340"/>
        <w:gridCol w:w="4940"/>
        <w:gridCol w:w="460"/>
      </w:tblGrid>
      <w:tr w:rsidR="00E11C0D" w14:paraId="5F538BB5" w14:textId="77777777">
        <w:trPr>
          <w:cantSplit/>
        </w:trPr>
        <w:tc>
          <w:tcPr>
            <w:tcW w:w="3060" w:type="dxa"/>
          </w:tcPr>
          <w:p w14:paraId="3DE8D55C" w14:textId="58B6DBFF"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w:t>
            </w:r>
          </w:p>
        </w:tc>
        <w:tc>
          <w:tcPr>
            <w:tcW w:w="1340" w:type="dxa"/>
          </w:tcPr>
          <w:p w14:paraId="284DF979"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1</w:t>
            </w:r>
          </w:p>
        </w:tc>
        <w:tc>
          <w:tcPr>
            <w:tcW w:w="4940" w:type="dxa"/>
          </w:tcPr>
          <w:p w14:paraId="526862A2"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Transaction analysis</w:t>
            </w:r>
          </w:p>
        </w:tc>
        <w:tc>
          <w:tcPr>
            <w:tcW w:w="460" w:type="dxa"/>
          </w:tcPr>
          <w:p w14:paraId="099CCC3A"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10</w:t>
            </w:r>
          </w:p>
        </w:tc>
      </w:tr>
      <w:tr w:rsidR="00E11C0D" w14:paraId="7EBDB7AC" w14:textId="77777777">
        <w:trPr>
          <w:cantSplit/>
        </w:trPr>
        <w:tc>
          <w:tcPr>
            <w:tcW w:w="3060" w:type="dxa"/>
          </w:tcPr>
          <w:p w14:paraId="23239944" w14:textId="7A22B341"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2</w:t>
            </w:r>
          </w:p>
        </w:tc>
        <w:tc>
          <w:tcPr>
            <w:tcW w:w="1340" w:type="dxa"/>
          </w:tcPr>
          <w:p w14:paraId="27BB7882"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p>
        </w:tc>
        <w:tc>
          <w:tcPr>
            <w:tcW w:w="4940" w:type="dxa"/>
          </w:tcPr>
          <w:p w14:paraId="5E0ACC8C"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Journal entries</w:t>
            </w:r>
          </w:p>
        </w:tc>
        <w:tc>
          <w:tcPr>
            <w:tcW w:w="460" w:type="dxa"/>
          </w:tcPr>
          <w:p w14:paraId="5F55EEF9"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10</w:t>
            </w:r>
          </w:p>
        </w:tc>
      </w:tr>
      <w:tr w:rsidR="00E11C0D" w14:paraId="77835693" w14:textId="77777777">
        <w:trPr>
          <w:cantSplit/>
        </w:trPr>
        <w:tc>
          <w:tcPr>
            <w:tcW w:w="3060" w:type="dxa"/>
          </w:tcPr>
          <w:p w14:paraId="4F3C2CEE" w14:textId="2043BADA"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3</w:t>
            </w:r>
          </w:p>
        </w:tc>
        <w:tc>
          <w:tcPr>
            <w:tcW w:w="1340" w:type="dxa"/>
          </w:tcPr>
          <w:p w14:paraId="52949295"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3</w:t>
            </w:r>
          </w:p>
        </w:tc>
        <w:tc>
          <w:tcPr>
            <w:tcW w:w="4940" w:type="dxa"/>
          </w:tcPr>
          <w:p w14:paraId="28C83C17"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T-accounts</w:t>
            </w:r>
          </w:p>
        </w:tc>
        <w:tc>
          <w:tcPr>
            <w:tcW w:w="460" w:type="dxa"/>
          </w:tcPr>
          <w:p w14:paraId="24B60FA8"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534CC3B9" w14:textId="77777777">
        <w:trPr>
          <w:cantSplit/>
        </w:trPr>
        <w:tc>
          <w:tcPr>
            <w:tcW w:w="3060" w:type="dxa"/>
          </w:tcPr>
          <w:p w14:paraId="049D4E9A" w14:textId="616408F2"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4</w:t>
            </w:r>
          </w:p>
        </w:tc>
        <w:tc>
          <w:tcPr>
            <w:tcW w:w="1340" w:type="dxa"/>
          </w:tcPr>
          <w:p w14:paraId="21DD0D8A"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p>
        </w:tc>
        <w:tc>
          <w:tcPr>
            <w:tcW w:w="4940" w:type="dxa"/>
          </w:tcPr>
          <w:p w14:paraId="385D2553"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Journal entries</w:t>
            </w:r>
          </w:p>
        </w:tc>
        <w:tc>
          <w:tcPr>
            <w:tcW w:w="460" w:type="dxa"/>
          </w:tcPr>
          <w:p w14:paraId="686DB1D9"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6C8B1834" w14:textId="77777777">
        <w:trPr>
          <w:cantSplit/>
        </w:trPr>
        <w:tc>
          <w:tcPr>
            <w:tcW w:w="3060" w:type="dxa"/>
          </w:tcPr>
          <w:p w14:paraId="42FD6DA5" w14:textId="55B81E41"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5</w:t>
            </w:r>
          </w:p>
        </w:tc>
        <w:tc>
          <w:tcPr>
            <w:tcW w:w="1340" w:type="dxa"/>
          </w:tcPr>
          <w:p w14:paraId="0F6419D4"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5</w:t>
            </w:r>
          </w:p>
        </w:tc>
        <w:tc>
          <w:tcPr>
            <w:tcW w:w="4940" w:type="dxa"/>
          </w:tcPr>
          <w:p w14:paraId="0E3F870D"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w:t>
            </w:r>
          </w:p>
        </w:tc>
        <w:tc>
          <w:tcPr>
            <w:tcW w:w="460" w:type="dxa"/>
          </w:tcPr>
          <w:p w14:paraId="362CB791"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5E2533C2" w14:textId="77777777">
        <w:trPr>
          <w:cantSplit/>
        </w:trPr>
        <w:tc>
          <w:tcPr>
            <w:tcW w:w="3060" w:type="dxa"/>
          </w:tcPr>
          <w:p w14:paraId="2F2C7DA0" w14:textId="136D8480"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6</w:t>
            </w:r>
          </w:p>
        </w:tc>
        <w:tc>
          <w:tcPr>
            <w:tcW w:w="1340" w:type="dxa"/>
          </w:tcPr>
          <w:p w14:paraId="58DC2AFB" w14:textId="77777777" w:rsidR="00E11C0D" w:rsidRDefault="00613FC8" w:rsidP="00D11029">
            <w:pPr>
              <w:pStyle w:val="List"/>
              <w:spacing w:before="0" w:line="276" w:lineRule="auto"/>
              <w:ind w:left="0" w:firstLine="0"/>
              <w:jc w:val="center"/>
              <w:rPr>
                <w:rFonts w:ascii="Times New Roman" w:hAnsi="Times New Roman"/>
                <w:sz w:val="24"/>
              </w:rPr>
            </w:pPr>
            <w:r>
              <w:rPr>
                <w:rFonts w:ascii="Times New Roman" w:hAnsi="Times New Roman"/>
                <w:sz w:val="24"/>
              </w:rPr>
              <w:t>4,</w:t>
            </w:r>
            <w:r w:rsidR="00E11C0D">
              <w:rPr>
                <w:rFonts w:ascii="Times New Roman" w:hAnsi="Times New Roman"/>
                <w:sz w:val="24"/>
              </w:rPr>
              <w:t>5</w:t>
            </w:r>
          </w:p>
        </w:tc>
        <w:tc>
          <w:tcPr>
            <w:tcW w:w="4940" w:type="dxa"/>
          </w:tcPr>
          <w:p w14:paraId="1169C072"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 income determination</w:t>
            </w:r>
          </w:p>
        </w:tc>
        <w:tc>
          <w:tcPr>
            <w:tcW w:w="460" w:type="dxa"/>
          </w:tcPr>
          <w:p w14:paraId="2108800D"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67C51448" w14:textId="77777777">
        <w:trPr>
          <w:cantSplit/>
        </w:trPr>
        <w:tc>
          <w:tcPr>
            <w:tcW w:w="3060" w:type="dxa"/>
          </w:tcPr>
          <w:p w14:paraId="543F8CCA" w14:textId="6B80D0A7"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7</w:t>
            </w:r>
          </w:p>
        </w:tc>
        <w:tc>
          <w:tcPr>
            <w:tcW w:w="1340" w:type="dxa"/>
          </w:tcPr>
          <w:p w14:paraId="25091021"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5</w:t>
            </w:r>
          </w:p>
        </w:tc>
        <w:tc>
          <w:tcPr>
            <w:tcW w:w="4940" w:type="dxa"/>
          </w:tcPr>
          <w:p w14:paraId="67BC874B"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w:t>
            </w:r>
          </w:p>
        </w:tc>
        <w:tc>
          <w:tcPr>
            <w:tcW w:w="460" w:type="dxa"/>
          </w:tcPr>
          <w:p w14:paraId="469F491F"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17B84CDE" w14:textId="77777777">
        <w:trPr>
          <w:cantSplit/>
        </w:trPr>
        <w:tc>
          <w:tcPr>
            <w:tcW w:w="3060" w:type="dxa"/>
          </w:tcPr>
          <w:p w14:paraId="0EA80F30" w14:textId="47D192AD"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8</w:t>
            </w:r>
          </w:p>
        </w:tc>
        <w:tc>
          <w:tcPr>
            <w:tcW w:w="1340" w:type="dxa"/>
          </w:tcPr>
          <w:p w14:paraId="605B4FAB" w14:textId="77777777" w:rsidR="00E11C0D" w:rsidRDefault="00613FC8" w:rsidP="00D11029">
            <w:pPr>
              <w:pStyle w:val="List"/>
              <w:spacing w:before="0" w:line="276" w:lineRule="auto"/>
              <w:ind w:left="0" w:firstLine="0"/>
              <w:jc w:val="center"/>
              <w:rPr>
                <w:rFonts w:ascii="Times New Roman" w:hAnsi="Times New Roman"/>
                <w:sz w:val="24"/>
              </w:rPr>
            </w:pPr>
            <w:r>
              <w:rPr>
                <w:rFonts w:ascii="Times New Roman" w:hAnsi="Times New Roman"/>
                <w:sz w:val="24"/>
              </w:rPr>
              <w:t>4</w:t>
            </w:r>
          </w:p>
        </w:tc>
        <w:tc>
          <w:tcPr>
            <w:tcW w:w="4940" w:type="dxa"/>
          </w:tcPr>
          <w:p w14:paraId="2A0C4BE8"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Income determination</w:t>
            </w:r>
          </w:p>
        </w:tc>
        <w:tc>
          <w:tcPr>
            <w:tcW w:w="460" w:type="dxa"/>
          </w:tcPr>
          <w:p w14:paraId="34C8D5A1"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9917D4" w14:paraId="0819C0D5" w14:textId="77777777">
        <w:trPr>
          <w:cantSplit/>
        </w:trPr>
        <w:tc>
          <w:tcPr>
            <w:tcW w:w="3060" w:type="dxa"/>
          </w:tcPr>
          <w:p w14:paraId="1469B026" w14:textId="4DF4C200" w:rsidR="009917D4" w:rsidRDefault="009917D4"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9</w:t>
            </w:r>
          </w:p>
        </w:tc>
        <w:tc>
          <w:tcPr>
            <w:tcW w:w="1340" w:type="dxa"/>
          </w:tcPr>
          <w:p w14:paraId="359770EE" w14:textId="77777777" w:rsidR="009917D4" w:rsidRDefault="009917D4" w:rsidP="00D11029">
            <w:pPr>
              <w:pStyle w:val="List"/>
              <w:spacing w:before="0" w:line="276" w:lineRule="auto"/>
              <w:ind w:left="0" w:firstLine="0"/>
              <w:jc w:val="center"/>
              <w:rPr>
                <w:rFonts w:ascii="Times New Roman" w:hAnsi="Times New Roman"/>
                <w:sz w:val="24"/>
              </w:rPr>
            </w:pPr>
            <w:r>
              <w:rPr>
                <w:rFonts w:ascii="Times New Roman" w:hAnsi="Times New Roman"/>
                <w:sz w:val="24"/>
              </w:rPr>
              <w:t>5</w:t>
            </w:r>
          </w:p>
        </w:tc>
        <w:tc>
          <w:tcPr>
            <w:tcW w:w="4940" w:type="dxa"/>
          </w:tcPr>
          <w:p w14:paraId="0DD42D1C" w14:textId="77777777" w:rsidR="009917D4" w:rsidRDefault="009917D4"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w:t>
            </w:r>
          </w:p>
        </w:tc>
        <w:tc>
          <w:tcPr>
            <w:tcW w:w="460" w:type="dxa"/>
          </w:tcPr>
          <w:p w14:paraId="1FD34C10" w14:textId="77777777" w:rsidR="009917D4" w:rsidRDefault="009917D4" w:rsidP="00D11029">
            <w:pPr>
              <w:pStyle w:val="List"/>
              <w:spacing w:before="0" w:line="276" w:lineRule="auto"/>
              <w:ind w:left="0" w:firstLine="0"/>
              <w:jc w:val="left"/>
              <w:rPr>
                <w:rFonts w:ascii="Times New Roman" w:hAnsi="Times New Roman"/>
                <w:sz w:val="24"/>
              </w:rPr>
            </w:pPr>
            <w:r>
              <w:rPr>
                <w:rFonts w:ascii="Times New Roman" w:hAnsi="Times New Roman"/>
                <w:sz w:val="24"/>
              </w:rPr>
              <w:t>10</w:t>
            </w:r>
          </w:p>
        </w:tc>
      </w:tr>
      <w:tr w:rsidR="00E11C0D" w14:paraId="4E1B622E" w14:textId="77777777">
        <w:trPr>
          <w:cantSplit/>
        </w:trPr>
        <w:tc>
          <w:tcPr>
            <w:tcW w:w="3060" w:type="dxa"/>
          </w:tcPr>
          <w:p w14:paraId="5F0755A3" w14:textId="41C35AF5" w:rsidR="00E11C0D" w:rsidRDefault="009917D4"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10</w:t>
            </w:r>
          </w:p>
        </w:tc>
        <w:tc>
          <w:tcPr>
            <w:tcW w:w="1340" w:type="dxa"/>
          </w:tcPr>
          <w:p w14:paraId="376D3923"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6</w:t>
            </w:r>
          </w:p>
        </w:tc>
        <w:tc>
          <w:tcPr>
            <w:tcW w:w="4940" w:type="dxa"/>
          </w:tcPr>
          <w:p w14:paraId="7435D545"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Financial statements</w:t>
            </w:r>
          </w:p>
        </w:tc>
        <w:tc>
          <w:tcPr>
            <w:tcW w:w="460" w:type="dxa"/>
          </w:tcPr>
          <w:p w14:paraId="5043A4F0"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10</w:t>
            </w:r>
          </w:p>
        </w:tc>
      </w:tr>
      <w:tr w:rsidR="00E11C0D" w14:paraId="7D7DB209" w14:textId="77777777">
        <w:trPr>
          <w:cantSplit/>
        </w:trPr>
        <w:tc>
          <w:tcPr>
            <w:tcW w:w="3060" w:type="dxa"/>
          </w:tcPr>
          <w:p w14:paraId="0B925422" w14:textId="7E85447D" w:rsidR="00E11C0D" w:rsidRDefault="009917D4"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11</w:t>
            </w:r>
          </w:p>
        </w:tc>
        <w:tc>
          <w:tcPr>
            <w:tcW w:w="1340" w:type="dxa"/>
          </w:tcPr>
          <w:p w14:paraId="07B25287"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6</w:t>
            </w:r>
          </w:p>
        </w:tc>
        <w:tc>
          <w:tcPr>
            <w:tcW w:w="4940" w:type="dxa"/>
          </w:tcPr>
          <w:p w14:paraId="5F14C508"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Financial statements</w:t>
            </w:r>
          </w:p>
        </w:tc>
        <w:tc>
          <w:tcPr>
            <w:tcW w:w="460" w:type="dxa"/>
          </w:tcPr>
          <w:p w14:paraId="3AD7A264"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10</w:t>
            </w:r>
          </w:p>
        </w:tc>
      </w:tr>
      <w:tr w:rsidR="00E11C0D" w14:paraId="159A79AE" w14:textId="77777777">
        <w:trPr>
          <w:cantSplit/>
        </w:trPr>
        <w:tc>
          <w:tcPr>
            <w:tcW w:w="3060" w:type="dxa"/>
          </w:tcPr>
          <w:p w14:paraId="5A24100F" w14:textId="59A1674B" w:rsidR="00E11C0D" w:rsidRDefault="009917D4"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12</w:t>
            </w:r>
          </w:p>
        </w:tc>
        <w:tc>
          <w:tcPr>
            <w:tcW w:w="1340" w:type="dxa"/>
          </w:tcPr>
          <w:p w14:paraId="3488F4FA"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7</w:t>
            </w:r>
          </w:p>
        </w:tc>
        <w:tc>
          <w:tcPr>
            <w:tcW w:w="4940" w:type="dxa"/>
          </w:tcPr>
          <w:p w14:paraId="052AF962"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Closing entries</w:t>
            </w:r>
          </w:p>
        </w:tc>
        <w:tc>
          <w:tcPr>
            <w:tcW w:w="460" w:type="dxa"/>
          </w:tcPr>
          <w:p w14:paraId="5CADE0EB"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10</w:t>
            </w:r>
          </w:p>
        </w:tc>
      </w:tr>
      <w:tr w:rsidR="00E11C0D" w14:paraId="6651F46C" w14:textId="77777777">
        <w:trPr>
          <w:cantSplit/>
        </w:trPr>
        <w:tc>
          <w:tcPr>
            <w:tcW w:w="3060" w:type="dxa"/>
          </w:tcPr>
          <w:p w14:paraId="623AC7AC" w14:textId="20049A10" w:rsidR="00E11C0D" w:rsidRDefault="009917D4"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13</w:t>
            </w:r>
          </w:p>
        </w:tc>
        <w:tc>
          <w:tcPr>
            <w:tcW w:w="1340" w:type="dxa"/>
          </w:tcPr>
          <w:p w14:paraId="040B0BEC"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8</w:t>
            </w:r>
          </w:p>
        </w:tc>
        <w:tc>
          <w:tcPr>
            <w:tcW w:w="4940" w:type="dxa"/>
          </w:tcPr>
          <w:p w14:paraId="36D50891"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Cash versus accrual accounting</w:t>
            </w:r>
          </w:p>
        </w:tc>
        <w:tc>
          <w:tcPr>
            <w:tcW w:w="460" w:type="dxa"/>
          </w:tcPr>
          <w:p w14:paraId="25B6867B"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bl>
    <w:p w14:paraId="711AC7F8" w14:textId="77777777" w:rsidR="00E11C0D" w:rsidRDefault="00E11C0D">
      <w:pPr>
        <w:pStyle w:val="Text"/>
        <w:pageBreakBefore/>
        <w:tabs>
          <w:tab w:val="left" w:pos="1080"/>
          <w:tab w:val="center" w:pos="3680"/>
          <w:tab w:val="left" w:pos="6120"/>
          <w:tab w:val="left" w:pos="8730"/>
        </w:tabs>
        <w:spacing w:before="240"/>
        <w:ind w:left="86" w:firstLine="0"/>
        <w:rPr>
          <w:rFonts w:ascii="Times New Roman" w:hAnsi="Times New Roman"/>
          <w:b/>
          <w:color w:val="0000FF"/>
          <w:sz w:val="24"/>
        </w:rPr>
      </w:pPr>
      <w:r>
        <w:rPr>
          <w:rFonts w:ascii="Times New Roman" w:hAnsi="Times New Roman"/>
          <w:b/>
          <w:color w:val="0000FF"/>
          <w:sz w:val="24"/>
        </w:rPr>
        <w:lastRenderedPageBreak/>
        <w:tab/>
      </w:r>
      <w:r>
        <w:rPr>
          <w:rFonts w:ascii="Times New Roman" w:hAnsi="Times New Roman"/>
          <w:b/>
          <w:color w:val="0000FF"/>
          <w:sz w:val="24"/>
        </w:rPr>
        <w:tab/>
        <w:t>Learning</w:t>
      </w:r>
      <w:r>
        <w:rPr>
          <w:rFonts w:ascii="Times New Roman" w:hAnsi="Times New Roman"/>
          <w:b/>
          <w:color w:val="0000FF"/>
          <w:sz w:val="24"/>
        </w:rPr>
        <w:tab/>
      </w:r>
      <w:r>
        <w:rPr>
          <w:rFonts w:ascii="Times New Roman" w:hAnsi="Times New Roman"/>
          <w:b/>
          <w:color w:val="0000FF"/>
          <w:sz w:val="24"/>
        </w:rPr>
        <w:tab/>
        <w:t xml:space="preserve"> Est. time</w:t>
      </w:r>
      <w:r>
        <w:rPr>
          <w:rFonts w:ascii="Times New Roman" w:hAnsi="Times New Roman"/>
          <w:b/>
          <w:color w:val="0000FF"/>
          <w:sz w:val="24"/>
        </w:rPr>
        <w:br/>
      </w:r>
      <w:r>
        <w:rPr>
          <w:rFonts w:ascii="Times New Roman" w:hAnsi="Times New Roman"/>
          <w:b/>
          <w:color w:val="0000FF"/>
          <w:sz w:val="24"/>
        </w:rPr>
        <w:tab/>
      </w:r>
      <w:r>
        <w:rPr>
          <w:rFonts w:ascii="Times New Roman" w:hAnsi="Times New Roman"/>
          <w:b/>
          <w:color w:val="FF0000"/>
          <w:sz w:val="24"/>
        </w:rPr>
        <w:t>Exercises</w:t>
      </w:r>
      <w:r>
        <w:rPr>
          <w:rFonts w:ascii="Times New Roman" w:hAnsi="Times New Roman"/>
          <w:b/>
          <w:color w:val="0000FF"/>
          <w:sz w:val="24"/>
        </w:rPr>
        <w:tab/>
        <w:t>Objective(s)</w:t>
      </w:r>
      <w:r>
        <w:rPr>
          <w:rFonts w:ascii="Times New Roman" w:hAnsi="Times New Roman"/>
          <w:b/>
          <w:color w:val="0000FF"/>
          <w:sz w:val="24"/>
        </w:rPr>
        <w:tab/>
        <w:t>Topic</w:t>
      </w:r>
      <w:r>
        <w:rPr>
          <w:rFonts w:ascii="Times New Roman" w:hAnsi="Times New Roman"/>
          <w:b/>
          <w:color w:val="0000FF"/>
          <w:sz w:val="24"/>
        </w:rPr>
        <w:tab/>
        <w:t xml:space="preserve">     (min.)</w:t>
      </w:r>
    </w:p>
    <w:tbl>
      <w:tblPr>
        <w:tblW w:w="0" w:type="auto"/>
        <w:tblLayout w:type="fixed"/>
        <w:tblCellMar>
          <w:left w:w="80" w:type="dxa"/>
          <w:right w:w="80" w:type="dxa"/>
        </w:tblCellMar>
        <w:tblLook w:val="0000" w:firstRow="0" w:lastRow="0" w:firstColumn="0" w:lastColumn="0" w:noHBand="0" w:noVBand="0"/>
      </w:tblPr>
      <w:tblGrid>
        <w:gridCol w:w="3060"/>
        <w:gridCol w:w="1340"/>
        <w:gridCol w:w="4940"/>
        <w:gridCol w:w="460"/>
      </w:tblGrid>
      <w:tr w:rsidR="00E11C0D" w14:paraId="2AC64736" w14:textId="77777777">
        <w:trPr>
          <w:cantSplit/>
        </w:trPr>
        <w:tc>
          <w:tcPr>
            <w:tcW w:w="3060" w:type="dxa"/>
          </w:tcPr>
          <w:p w14:paraId="2B767526" w14:textId="6B972E47"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w:t>
            </w:r>
          </w:p>
        </w:tc>
        <w:tc>
          <w:tcPr>
            <w:tcW w:w="1340" w:type="dxa"/>
          </w:tcPr>
          <w:p w14:paraId="7A78F69D"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1</w:t>
            </w:r>
          </w:p>
        </w:tc>
        <w:tc>
          <w:tcPr>
            <w:tcW w:w="4940" w:type="dxa"/>
          </w:tcPr>
          <w:p w14:paraId="0D99CDA3"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Transaction analysis</w:t>
            </w:r>
          </w:p>
        </w:tc>
        <w:tc>
          <w:tcPr>
            <w:tcW w:w="460" w:type="dxa"/>
          </w:tcPr>
          <w:p w14:paraId="6072AF91"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7C86E780" w14:textId="77777777">
        <w:trPr>
          <w:cantSplit/>
        </w:trPr>
        <w:tc>
          <w:tcPr>
            <w:tcW w:w="3060" w:type="dxa"/>
          </w:tcPr>
          <w:p w14:paraId="13A6ADEC" w14:textId="21D74B29"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2</w:t>
            </w:r>
          </w:p>
        </w:tc>
        <w:tc>
          <w:tcPr>
            <w:tcW w:w="1340" w:type="dxa"/>
          </w:tcPr>
          <w:p w14:paraId="7C6AFF43"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p>
        </w:tc>
        <w:tc>
          <w:tcPr>
            <w:tcW w:w="4940" w:type="dxa"/>
          </w:tcPr>
          <w:p w14:paraId="2FCFA6F3"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Journal entries</w:t>
            </w:r>
          </w:p>
        </w:tc>
        <w:tc>
          <w:tcPr>
            <w:tcW w:w="460" w:type="dxa"/>
          </w:tcPr>
          <w:p w14:paraId="4C448AA0"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1604EDEF" w14:textId="77777777">
        <w:trPr>
          <w:cantSplit/>
        </w:trPr>
        <w:tc>
          <w:tcPr>
            <w:tcW w:w="3060" w:type="dxa"/>
          </w:tcPr>
          <w:p w14:paraId="5E6C0F5C" w14:textId="5B6B36FD"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3</w:t>
            </w:r>
          </w:p>
        </w:tc>
        <w:tc>
          <w:tcPr>
            <w:tcW w:w="1340" w:type="dxa"/>
          </w:tcPr>
          <w:p w14:paraId="729631FB"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3</w:t>
            </w:r>
          </w:p>
        </w:tc>
        <w:tc>
          <w:tcPr>
            <w:tcW w:w="4940" w:type="dxa"/>
          </w:tcPr>
          <w:p w14:paraId="07086A2A"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T-accounts and trial balance</w:t>
            </w:r>
          </w:p>
        </w:tc>
        <w:tc>
          <w:tcPr>
            <w:tcW w:w="460" w:type="dxa"/>
          </w:tcPr>
          <w:p w14:paraId="68DD8A06"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31C94DA1" w14:textId="77777777">
        <w:trPr>
          <w:cantSplit/>
        </w:trPr>
        <w:tc>
          <w:tcPr>
            <w:tcW w:w="3060" w:type="dxa"/>
          </w:tcPr>
          <w:p w14:paraId="5628B6ED" w14:textId="3B29729C"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4</w:t>
            </w:r>
          </w:p>
        </w:tc>
        <w:tc>
          <w:tcPr>
            <w:tcW w:w="1340" w:type="dxa"/>
          </w:tcPr>
          <w:p w14:paraId="72FE786A"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p>
        </w:tc>
        <w:tc>
          <w:tcPr>
            <w:tcW w:w="4940" w:type="dxa"/>
          </w:tcPr>
          <w:p w14:paraId="275E5DF1"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Journal entries</w:t>
            </w:r>
          </w:p>
        </w:tc>
        <w:tc>
          <w:tcPr>
            <w:tcW w:w="460" w:type="dxa"/>
          </w:tcPr>
          <w:p w14:paraId="6A469B86"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20</w:t>
            </w:r>
          </w:p>
        </w:tc>
      </w:tr>
      <w:tr w:rsidR="00E11C0D" w14:paraId="211FC605" w14:textId="77777777">
        <w:trPr>
          <w:cantSplit/>
        </w:trPr>
        <w:tc>
          <w:tcPr>
            <w:tcW w:w="3060" w:type="dxa"/>
          </w:tcPr>
          <w:p w14:paraId="12B3ED30" w14:textId="401E9753"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5</w:t>
            </w:r>
          </w:p>
        </w:tc>
        <w:tc>
          <w:tcPr>
            <w:tcW w:w="1340" w:type="dxa"/>
          </w:tcPr>
          <w:p w14:paraId="1B9EF9CB"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2,3,4,5,6,7</w:t>
            </w:r>
          </w:p>
        </w:tc>
        <w:tc>
          <w:tcPr>
            <w:tcW w:w="4940" w:type="dxa"/>
          </w:tcPr>
          <w:p w14:paraId="3CE1B2CB"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The accounting processing cycle</w:t>
            </w:r>
          </w:p>
        </w:tc>
        <w:tc>
          <w:tcPr>
            <w:tcW w:w="460" w:type="dxa"/>
          </w:tcPr>
          <w:p w14:paraId="3994EB9D"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53AA85C8" w14:textId="77777777">
        <w:trPr>
          <w:cantSplit/>
        </w:trPr>
        <w:tc>
          <w:tcPr>
            <w:tcW w:w="3060" w:type="dxa"/>
          </w:tcPr>
          <w:p w14:paraId="5AFC7B71" w14:textId="70A01E05"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6</w:t>
            </w:r>
          </w:p>
        </w:tc>
        <w:tc>
          <w:tcPr>
            <w:tcW w:w="1340" w:type="dxa"/>
          </w:tcPr>
          <w:p w14:paraId="23187EC9"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p>
        </w:tc>
        <w:tc>
          <w:tcPr>
            <w:tcW w:w="4940" w:type="dxa"/>
          </w:tcPr>
          <w:p w14:paraId="7DC4AB99"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Debits and credits</w:t>
            </w:r>
          </w:p>
        </w:tc>
        <w:tc>
          <w:tcPr>
            <w:tcW w:w="460" w:type="dxa"/>
          </w:tcPr>
          <w:p w14:paraId="7CF810D4"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00443A7F" w14:textId="77777777">
        <w:trPr>
          <w:cantSplit/>
        </w:trPr>
        <w:tc>
          <w:tcPr>
            <w:tcW w:w="3060" w:type="dxa"/>
          </w:tcPr>
          <w:p w14:paraId="4FDB31BB" w14:textId="49ACA1F9"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7</w:t>
            </w:r>
          </w:p>
        </w:tc>
        <w:tc>
          <w:tcPr>
            <w:tcW w:w="1340" w:type="dxa"/>
          </w:tcPr>
          <w:p w14:paraId="270FB83D"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p>
        </w:tc>
        <w:tc>
          <w:tcPr>
            <w:tcW w:w="4940" w:type="dxa"/>
          </w:tcPr>
          <w:p w14:paraId="211BC5D1"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Transaction analysis; debits and credits</w:t>
            </w:r>
          </w:p>
        </w:tc>
        <w:tc>
          <w:tcPr>
            <w:tcW w:w="460" w:type="dxa"/>
          </w:tcPr>
          <w:p w14:paraId="4180AB9B"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07D83F07" w14:textId="77777777">
        <w:trPr>
          <w:cantSplit/>
        </w:trPr>
        <w:tc>
          <w:tcPr>
            <w:tcW w:w="3060" w:type="dxa"/>
          </w:tcPr>
          <w:p w14:paraId="5484BDCD" w14:textId="7ECEA68B"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8</w:t>
            </w:r>
          </w:p>
        </w:tc>
        <w:tc>
          <w:tcPr>
            <w:tcW w:w="1340" w:type="dxa"/>
          </w:tcPr>
          <w:p w14:paraId="03724D00"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5</w:t>
            </w:r>
          </w:p>
        </w:tc>
        <w:tc>
          <w:tcPr>
            <w:tcW w:w="4940" w:type="dxa"/>
          </w:tcPr>
          <w:p w14:paraId="5300AD99"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w:t>
            </w:r>
          </w:p>
        </w:tc>
        <w:tc>
          <w:tcPr>
            <w:tcW w:w="460" w:type="dxa"/>
          </w:tcPr>
          <w:p w14:paraId="5C10B40D"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0B231B44" w14:textId="77777777">
        <w:trPr>
          <w:cantSplit/>
        </w:trPr>
        <w:tc>
          <w:tcPr>
            <w:tcW w:w="3060" w:type="dxa"/>
          </w:tcPr>
          <w:p w14:paraId="0DF69D07" w14:textId="58D82193"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9</w:t>
            </w:r>
          </w:p>
        </w:tc>
        <w:tc>
          <w:tcPr>
            <w:tcW w:w="1340" w:type="dxa"/>
          </w:tcPr>
          <w:p w14:paraId="48F2D2D6"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5</w:t>
            </w:r>
          </w:p>
        </w:tc>
        <w:tc>
          <w:tcPr>
            <w:tcW w:w="4940" w:type="dxa"/>
          </w:tcPr>
          <w:p w14:paraId="268F258C"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w:t>
            </w:r>
          </w:p>
        </w:tc>
        <w:tc>
          <w:tcPr>
            <w:tcW w:w="460" w:type="dxa"/>
          </w:tcPr>
          <w:p w14:paraId="5CA0427A"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1D9E0029" w14:textId="77777777">
        <w:trPr>
          <w:cantSplit/>
        </w:trPr>
        <w:tc>
          <w:tcPr>
            <w:tcW w:w="3060" w:type="dxa"/>
          </w:tcPr>
          <w:p w14:paraId="5CD9A41E" w14:textId="768CE0A3"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10</w:t>
            </w:r>
          </w:p>
        </w:tc>
        <w:tc>
          <w:tcPr>
            <w:tcW w:w="1340" w:type="dxa"/>
          </w:tcPr>
          <w:p w14:paraId="2479F761" w14:textId="77777777" w:rsidR="00E11C0D" w:rsidRDefault="00AE7C48" w:rsidP="00D11029">
            <w:pPr>
              <w:pStyle w:val="List"/>
              <w:spacing w:before="0" w:line="276" w:lineRule="auto"/>
              <w:ind w:left="0" w:firstLine="0"/>
              <w:jc w:val="center"/>
              <w:rPr>
                <w:rFonts w:ascii="Times New Roman" w:hAnsi="Times New Roman"/>
                <w:sz w:val="24"/>
              </w:rPr>
            </w:pPr>
            <w:r>
              <w:rPr>
                <w:rFonts w:ascii="Times New Roman" w:hAnsi="Times New Roman"/>
                <w:sz w:val="24"/>
              </w:rPr>
              <w:t>4,</w:t>
            </w:r>
            <w:r w:rsidR="00E11C0D">
              <w:rPr>
                <w:rFonts w:ascii="Times New Roman" w:hAnsi="Times New Roman"/>
                <w:sz w:val="24"/>
              </w:rPr>
              <w:t>5</w:t>
            </w:r>
          </w:p>
        </w:tc>
        <w:tc>
          <w:tcPr>
            <w:tcW w:w="4940" w:type="dxa"/>
          </w:tcPr>
          <w:p w14:paraId="76140DF7"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 solving for unknowns</w:t>
            </w:r>
          </w:p>
        </w:tc>
        <w:tc>
          <w:tcPr>
            <w:tcW w:w="460" w:type="dxa"/>
          </w:tcPr>
          <w:p w14:paraId="7A68B2BD"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9917D4" w14:paraId="41BBB0DB" w14:textId="77777777">
        <w:trPr>
          <w:cantSplit/>
        </w:trPr>
        <w:tc>
          <w:tcPr>
            <w:tcW w:w="3060" w:type="dxa"/>
          </w:tcPr>
          <w:p w14:paraId="5178F657" w14:textId="1592BE0F" w:rsidR="009917D4" w:rsidRDefault="009917D4"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11</w:t>
            </w:r>
          </w:p>
        </w:tc>
        <w:tc>
          <w:tcPr>
            <w:tcW w:w="1340" w:type="dxa"/>
          </w:tcPr>
          <w:p w14:paraId="288F5274" w14:textId="77777777" w:rsidR="009917D4" w:rsidRDefault="009917D4" w:rsidP="00D11029">
            <w:pPr>
              <w:pStyle w:val="List"/>
              <w:spacing w:before="0" w:line="276" w:lineRule="auto"/>
              <w:ind w:left="0" w:firstLine="0"/>
              <w:jc w:val="center"/>
              <w:rPr>
                <w:rFonts w:ascii="Times New Roman" w:hAnsi="Times New Roman"/>
                <w:sz w:val="24"/>
              </w:rPr>
            </w:pPr>
            <w:r>
              <w:rPr>
                <w:rFonts w:ascii="Times New Roman" w:hAnsi="Times New Roman"/>
                <w:sz w:val="24"/>
              </w:rPr>
              <w:t>5</w:t>
            </w:r>
          </w:p>
        </w:tc>
        <w:tc>
          <w:tcPr>
            <w:tcW w:w="4940" w:type="dxa"/>
          </w:tcPr>
          <w:p w14:paraId="1D5B06BB" w14:textId="77777777" w:rsidR="009917D4" w:rsidRDefault="009917D4"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w:t>
            </w:r>
          </w:p>
        </w:tc>
        <w:tc>
          <w:tcPr>
            <w:tcW w:w="460" w:type="dxa"/>
          </w:tcPr>
          <w:p w14:paraId="481DFE90" w14:textId="77777777" w:rsidR="009917D4" w:rsidRDefault="009917D4"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785CE13A" w14:textId="77777777">
        <w:trPr>
          <w:cantSplit/>
        </w:trPr>
        <w:tc>
          <w:tcPr>
            <w:tcW w:w="3060" w:type="dxa"/>
          </w:tcPr>
          <w:p w14:paraId="587C9387" w14:textId="39920E35" w:rsidR="00E11C0D" w:rsidRDefault="009917D4"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12</w:t>
            </w:r>
          </w:p>
        </w:tc>
        <w:tc>
          <w:tcPr>
            <w:tcW w:w="1340" w:type="dxa"/>
          </w:tcPr>
          <w:p w14:paraId="3E34974E"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6,7</w:t>
            </w:r>
          </w:p>
        </w:tc>
        <w:tc>
          <w:tcPr>
            <w:tcW w:w="4940" w:type="dxa"/>
          </w:tcPr>
          <w:p w14:paraId="029D6F72"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Financial statements and closing entries</w:t>
            </w:r>
          </w:p>
        </w:tc>
        <w:tc>
          <w:tcPr>
            <w:tcW w:w="460" w:type="dxa"/>
          </w:tcPr>
          <w:p w14:paraId="6CC90F4D"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20</w:t>
            </w:r>
          </w:p>
        </w:tc>
      </w:tr>
      <w:tr w:rsidR="00E11C0D" w14:paraId="16C5557E" w14:textId="77777777">
        <w:trPr>
          <w:cantSplit/>
        </w:trPr>
        <w:tc>
          <w:tcPr>
            <w:tcW w:w="3060" w:type="dxa"/>
          </w:tcPr>
          <w:p w14:paraId="1E396057" w14:textId="3337C90B" w:rsidR="00E11C0D" w:rsidRDefault="009917D4"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13</w:t>
            </w:r>
          </w:p>
        </w:tc>
        <w:tc>
          <w:tcPr>
            <w:tcW w:w="1340" w:type="dxa"/>
          </w:tcPr>
          <w:p w14:paraId="1A319D3C"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7</w:t>
            </w:r>
          </w:p>
        </w:tc>
        <w:tc>
          <w:tcPr>
            <w:tcW w:w="4940" w:type="dxa"/>
          </w:tcPr>
          <w:p w14:paraId="7C69C00A"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Closing entries</w:t>
            </w:r>
          </w:p>
        </w:tc>
        <w:tc>
          <w:tcPr>
            <w:tcW w:w="460" w:type="dxa"/>
          </w:tcPr>
          <w:p w14:paraId="7FF93724"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10</w:t>
            </w:r>
          </w:p>
        </w:tc>
      </w:tr>
      <w:tr w:rsidR="00E11C0D" w14:paraId="6AD62C80" w14:textId="77777777">
        <w:trPr>
          <w:cantSplit/>
        </w:trPr>
        <w:tc>
          <w:tcPr>
            <w:tcW w:w="3060" w:type="dxa"/>
          </w:tcPr>
          <w:p w14:paraId="2B6D8E87" w14:textId="7E2870E7" w:rsidR="00E11C0D" w:rsidRDefault="009917D4"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14</w:t>
            </w:r>
          </w:p>
        </w:tc>
        <w:tc>
          <w:tcPr>
            <w:tcW w:w="1340" w:type="dxa"/>
          </w:tcPr>
          <w:p w14:paraId="25019D06"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7</w:t>
            </w:r>
          </w:p>
        </w:tc>
        <w:tc>
          <w:tcPr>
            <w:tcW w:w="4940" w:type="dxa"/>
          </w:tcPr>
          <w:p w14:paraId="49F1A9B3"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Closing entries</w:t>
            </w:r>
          </w:p>
        </w:tc>
        <w:tc>
          <w:tcPr>
            <w:tcW w:w="460" w:type="dxa"/>
          </w:tcPr>
          <w:p w14:paraId="57080C8C"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10</w:t>
            </w:r>
          </w:p>
        </w:tc>
      </w:tr>
      <w:tr w:rsidR="00E11C0D" w14:paraId="4E4E7C5D" w14:textId="77777777">
        <w:trPr>
          <w:cantSplit/>
        </w:trPr>
        <w:tc>
          <w:tcPr>
            <w:tcW w:w="3060" w:type="dxa"/>
          </w:tcPr>
          <w:p w14:paraId="35761BF1" w14:textId="708039D0" w:rsidR="00E11C0D" w:rsidRDefault="009917D4"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15</w:t>
            </w:r>
          </w:p>
        </w:tc>
        <w:tc>
          <w:tcPr>
            <w:tcW w:w="1340" w:type="dxa"/>
          </w:tcPr>
          <w:p w14:paraId="0F1AC6B1"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4,</w:t>
            </w:r>
            <w:r w:rsidR="00AE7C48">
              <w:rPr>
                <w:rFonts w:ascii="Times New Roman" w:hAnsi="Times New Roman"/>
                <w:sz w:val="24"/>
              </w:rPr>
              <w:t>5,</w:t>
            </w:r>
            <w:r>
              <w:rPr>
                <w:rFonts w:ascii="Times New Roman" w:hAnsi="Times New Roman"/>
                <w:sz w:val="24"/>
              </w:rPr>
              <w:t>8</w:t>
            </w:r>
          </w:p>
        </w:tc>
        <w:tc>
          <w:tcPr>
            <w:tcW w:w="4940" w:type="dxa"/>
          </w:tcPr>
          <w:p w14:paraId="11453B7C"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Cash versus accrual accounting; adjusting entries</w:t>
            </w:r>
          </w:p>
        </w:tc>
        <w:tc>
          <w:tcPr>
            <w:tcW w:w="460" w:type="dxa"/>
          </w:tcPr>
          <w:p w14:paraId="2807CCF4"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7B7D8081" w14:textId="77777777">
        <w:trPr>
          <w:cantSplit/>
        </w:trPr>
        <w:tc>
          <w:tcPr>
            <w:tcW w:w="3060" w:type="dxa"/>
          </w:tcPr>
          <w:p w14:paraId="3405DFD1" w14:textId="0236CFFC" w:rsidR="00E11C0D" w:rsidRDefault="009917D4"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16</w:t>
            </w:r>
          </w:p>
        </w:tc>
        <w:tc>
          <w:tcPr>
            <w:tcW w:w="1340" w:type="dxa"/>
          </w:tcPr>
          <w:p w14:paraId="60681B35" w14:textId="77777777" w:rsidR="00E11C0D" w:rsidRDefault="00613FC8"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11C0D">
              <w:rPr>
                <w:rFonts w:ascii="Times New Roman" w:hAnsi="Times New Roman"/>
                <w:sz w:val="24"/>
              </w:rPr>
              <w:t>5</w:t>
            </w:r>
          </w:p>
        </w:tc>
        <w:tc>
          <w:tcPr>
            <w:tcW w:w="4940" w:type="dxa"/>
          </w:tcPr>
          <w:p w14:paraId="14E8A8A2"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External transactions and adjusting entries</w:t>
            </w:r>
          </w:p>
        </w:tc>
        <w:tc>
          <w:tcPr>
            <w:tcW w:w="460" w:type="dxa"/>
          </w:tcPr>
          <w:p w14:paraId="3C9A034D"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250BE4DD" w14:textId="77777777">
        <w:trPr>
          <w:cantSplit/>
        </w:trPr>
        <w:tc>
          <w:tcPr>
            <w:tcW w:w="3060" w:type="dxa"/>
          </w:tcPr>
          <w:p w14:paraId="18B7C569" w14:textId="0BD5ADEC" w:rsidR="00E11C0D" w:rsidRDefault="009917D4"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17</w:t>
            </w:r>
          </w:p>
        </w:tc>
        <w:tc>
          <w:tcPr>
            <w:tcW w:w="1340" w:type="dxa"/>
          </w:tcPr>
          <w:p w14:paraId="5D1CFA06"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4,8</w:t>
            </w:r>
          </w:p>
        </w:tc>
        <w:tc>
          <w:tcPr>
            <w:tcW w:w="4940" w:type="dxa"/>
          </w:tcPr>
          <w:p w14:paraId="3BB0B0D1"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Accrual accounting income determination</w:t>
            </w:r>
          </w:p>
        </w:tc>
        <w:tc>
          <w:tcPr>
            <w:tcW w:w="460" w:type="dxa"/>
          </w:tcPr>
          <w:p w14:paraId="047C0657"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0E265237" w14:textId="77777777">
        <w:trPr>
          <w:cantSplit/>
        </w:trPr>
        <w:tc>
          <w:tcPr>
            <w:tcW w:w="3060" w:type="dxa"/>
          </w:tcPr>
          <w:p w14:paraId="5457C109" w14:textId="1F7DF322" w:rsidR="00E11C0D" w:rsidRDefault="009917D4"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18</w:t>
            </w:r>
          </w:p>
        </w:tc>
        <w:tc>
          <w:tcPr>
            <w:tcW w:w="1340" w:type="dxa"/>
          </w:tcPr>
          <w:p w14:paraId="45954C70"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8</w:t>
            </w:r>
          </w:p>
        </w:tc>
        <w:tc>
          <w:tcPr>
            <w:tcW w:w="4940" w:type="dxa"/>
          </w:tcPr>
          <w:p w14:paraId="0BA23A2F"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Cash versus accrual accounting</w:t>
            </w:r>
          </w:p>
        </w:tc>
        <w:tc>
          <w:tcPr>
            <w:tcW w:w="460" w:type="dxa"/>
          </w:tcPr>
          <w:p w14:paraId="699EDA37" w14:textId="77777777" w:rsidR="00124F9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20</w:t>
            </w:r>
          </w:p>
        </w:tc>
      </w:tr>
      <w:tr w:rsidR="00124F9D" w14:paraId="2EC433D5" w14:textId="77777777">
        <w:trPr>
          <w:cantSplit/>
        </w:trPr>
        <w:tc>
          <w:tcPr>
            <w:tcW w:w="3060" w:type="dxa"/>
          </w:tcPr>
          <w:p w14:paraId="6F2CC079" w14:textId="3DE512E5" w:rsidR="00124F9D" w:rsidRDefault="009917D4"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19</w:t>
            </w:r>
          </w:p>
        </w:tc>
        <w:tc>
          <w:tcPr>
            <w:tcW w:w="1340" w:type="dxa"/>
          </w:tcPr>
          <w:p w14:paraId="22E0E083" w14:textId="77777777" w:rsidR="00124F9D" w:rsidRDefault="00124F9D" w:rsidP="00D11029">
            <w:pPr>
              <w:pStyle w:val="List"/>
              <w:spacing w:before="0" w:line="276" w:lineRule="auto"/>
              <w:ind w:left="0" w:firstLine="0"/>
              <w:jc w:val="center"/>
              <w:rPr>
                <w:rFonts w:ascii="Times New Roman" w:hAnsi="Times New Roman"/>
                <w:sz w:val="24"/>
              </w:rPr>
            </w:pPr>
            <w:r>
              <w:rPr>
                <w:rFonts w:ascii="Times New Roman" w:hAnsi="Times New Roman"/>
                <w:sz w:val="24"/>
              </w:rPr>
              <w:t>8</w:t>
            </w:r>
          </w:p>
        </w:tc>
        <w:tc>
          <w:tcPr>
            <w:tcW w:w="4940" w:type="dxa"/>
          </w:tcPr>
          <w:p w14:paraId="2811D37D" w14:textId="77777777" w:rsidR="00124F9D" w:rsidRDefault="00124F9D" w:rsidP="00D11029">
            <w:pPr>
              <w:pStyle w:val="List"/>
              <w:spacing w:before="0" w:line="276" w:lineRule="auto"/>
              <w:ind w:left="0" w:firstLine="0"/>
              <w:jc w:val="left"/>
              <w:rPr>
                <w:rFonts w:ascii="Times New Roman" w:hAnsi="Times New Roman"/>
                <w:sz w:val="24"/>
              </w:rPr>
            </w:pPr>
            <w:r>
              <w:rPr>
                <w:rFonts w:ascii="Times New Roman" w:hAnsi="Times New Roman"/>
                <w:sz w:val="24"/>
              </w:rPr>
              <w:t>Cash versus accrual accounting</w:t>
            </w:r>
          </w:p>
        </w:tc>
        <w:tc>
          <w:tcPr>
            <w:tcW w:w="460" w:type="dxa"/>
          </w:tcPr>
          <w:p w14:paraId="4EEB2A57" w14:textId="77777777" w:rsidR="00124F9D" w:rsidRDefault="00124F9D" w:rsidP="00D11029">
            <w:pPr>
              <w:pStyle w:val="List"/>
              <w:spacing w:before="0" w:line="276" w:lineRule="auto"/>
              <w:ind w:left="0" w:firstLine="0"/>
              <w:jc w:val="left"/>
              <w:rPr>
                <w:rFonts w:ascii="Times New Roman" w:hAnsi="Times New Roman"/>
                <w:sz w:val="24"/>
              </w:rPr>
            </w:pPr>
            <w:r>
              <w:rPr>
                <w:rFonts w:ascii="Times New Roman" w:hAnsi="Times New Roman"/>
                <w:sz w:val="24"/>
              </w:rPr>
              <w:t>20</w:t>
            </w:r>
          </w:p>
        </w:tc>
      </w:tr>
      <w:tr w:rsidR="00E11C0D" w14:paraId="66A08594" w14:textId="77777777">
        <w:trPr>
          <w:cantSplit/>
        </w:trPr>
        <w:tc>
          <w:tcPr>
            <w:tcW w:w="3060" w:type="dxa"/>
          </w:tcPr>
          <w:p w14:paraId="38053F42" w14:textId="1812A496" w:rsidR="00E11C0D" w:rsidRDefault="009917D4"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20</w:t>
            </w:r>
          </w:p>
        </w:tc>
        <w:tc>
          <w:tcPr>
            <w:tcW w:w="1340" w:type="dxa"/>
          </w:tcPr>
          <w:p w14:paraId="3C588864"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A</w:t>
            </w:r>
          </w:p>
        </w:tc>
        <w:tc>
          <w:tcPr>
            <w:tcW w:w="4940" w:type="dxa"/>
          </w:tcPr>
          <w:p w14:paraId="2B752DC2" w14:textId="77777777" w:rsidR="00E11C0D" w:rsidRDefault="00124F9D" w:rsidP="00D11029">
            <w:pPr>
              <w:pStyle w:val="List"/>
              <w:spacing w:before="0" w:line="276" w:lineRule="auto"/>
              <w:ind w:left="0" w:firstLine="0"/>
              <w:jc w:val="left"/>
              <w:rPr>
                <w:rFonts w:ascii="Times New Roman" w:hAnsi="Times New Roman"/>
                <w:sz w:val="24"/>
              </w:rPr>
            </w:pPr>
            <w:r>
              <w:rPr>
                <w:rFonts w:ascii="Times New Roman" w:hAnsi="Times New Roman"/>
                <w:sz w:val="24"/>
              </w:rPr>
              <w:t>Work</w:t>
            </w:r>
            <w:r w:rsidR="00EF4ABC">
              <w:rPr>
                <w:rFonts w:ascii="Times New Roman" w:hAnsi="Times New Roman"/>
                <w:sz w:val="24"/>
              </w:rPr>
              <w:t xml:space="preserve">sheet [Based on Appendix </w:t>
            </w:r>
            <w:r w:rsidR="00C82509">
              <w:rPr>
                <w:rFonts w:ascii="Times New Roman" w:hAnsi="Times New Roman"/>
                <w:sz w:val="24"/>
              </w:rPr>
              <w:t>2</w:t>
            </w:r>
            <w:r w:rsidR="00E11C0D">
              <w:rPr>
                <w:rFonts w:ascii="Times New Roman" w:hAnsi="Times New Roman"/>
                <w:sz w:val="24"/>
              </w:rPr>
              <w:t>A]</w:t>
            </w:r>
          </w:p>
        </w:tc>
        <w:tc>
          <w:tcPr>
            <w:tcW w:w="460" w:type="dxa"/>
          </w:tcPr>
          <w:p w14:paraId="4969459D"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35</w:t>
            </w:r>
          </w:p>
        </w:tc>
      </w:tr>
      <w:tr w:rsidR="00E11C0D" w14:paraId="5AD77DB8" w14:textId="77777777">
        <w:trPr>
          <w:cantSplit/>
        </w:trPr>
        <w:tc>
          <w:tcPr>
            <w:tcW w:w="3060" w:type="dxa"/>
          </w:tcPr>
          <w:p w14:paraId="37316E09" w14:textId="1E40D1EE"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sidR="009917D4">
              <w:rPr>
                <w:rFonts w:ascii="Times New Roman" w:hAnsi="Times New Roman"/>
                <w:sz w:val="24"/>
              </w:rPr>
              <w:t>21</w:t>
            </w:r>
          </w:p>
        </w:tc>
        <w:tc>
          <w:tcPr>
            <w:tcW w:w="1340" w:type="dxa"/>
          </w:tcPr>
          <w:p w14:paraId="7E571EFD"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B</w:t>
            </w:r>
          </w:p>
        </w:tc>
        <w:tc>
          <w:tcPr>
            <w:tcW w:w="4940" w:type="dxa"/>
          </w:tcPr>
          <w:p w14:paraId="6F4CDA4D"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Revers</w:t>
            </w:r>
            <w:r w:rsidR="00EF4ABC">
              <w:rPr>
                <w:rFonts w:ascii="Times New Roman" w:hAnsi="Times New Roman"/>
                <w:sz w:val="24"/>
              </w:rPr>
              <w:t xml:space="preserve">ing entries [Based on Appendix </w:t>
            </w:r>
            <w:r w:rsidR="00C82509">
              <w:rPr>
                <w:rFonts w:ascii="Times New Roman" w:hAnsi="Times New Roman"/>
                <w:sz w:val="24"/>
              </w:rPr>
              <w:t>2</w:t>
            </w:r>
            <w:r>
              <w:rPr>
                <w:rFonts w:ascii="Times New Roman" w:hAnsi="Times New Roman"/>
                <w:sz w:val="24"/>
              </w:rPr>
              <w:t>B]</w:t>
            </w:r>
          </w:p>
        </w:tc>
        <w:tc>
          <w:tcPr>
            <w:tcW w:w="460" w:type="dxa"/>
          </w:tcPr>
          <w:p w14:paraId="725FA8B1"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10</w:t>
            </w:r>
          </w:p>
        </w:tc>
      </w:tr>
      <w:tr w:rsidR="00E11C0D" w14:paraId="0D65EAC3" w14:textId="77777777">
        <w:trPr>
          <w:cantSplit/>
        </w:trPr>
        <w:tc>
          <w:tcPr>
            <w:tcW w:w="3060" w:type="dxa"/>
          </w:tcPr>
          <w:p w14:paraId="17FED995" w14:textId="37C25D38" w:rsidR="00E11C0D" w:rsidRDefault="009917D4"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22</w:t>
            </w:r>
          </w:p>
        </w:tc>
        <w:tc>
          <w:tcPr>
            <w:tcW w:w="1340" w:type="dxa"/>
          </w:tcPr>
          <w:p w14:paraId="26EDE586"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B</w:t>
            </w:r>
          </w:p>
        </w:tc>
        <w:tc>
          <w:tcPr>
            <w:tcW w:w="4940" w:type="dxa"/>
          </w:tcPr>
          <w:p w14:paraId="0F8B0898"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Reversing entries [Based on Append</w:t>
            </w:r>
            <w:r w:rsidR="00EF4ABC">
              <w:rPr>
                <w:rFonts w:ascii="Times New Roman" w:hAnsi="Times New Roman"/>
                <w:sz w:val="24"/>
              </w:rPr>
              <w:t xml:space="preserve">ix </w:t>
            </w:r>
            <w:r w:rsidR="00C82509">
              <w:rPr>
                <w:rFonts w:ascii="Times New Roman" w:hAnsi="Times New Roman"/>
                <w:sz w:val="24"/>
              </w:rPr>
              <w:t>2</w:t>
            </w:r>
            <w:r>
              <w:rPr>
                <w:rFonts w:ascii="Times New Roman" w:hAnsi="Times New Roman"/>
                <w:sz w:val="24"/>
              </w:rPr>
              <w:t>B]</w:t>
            </w:r>
          </w:p>
        </w:tc>
        <w:tc>
          <w:tcPr>
            <w:tcW w:w="460" w:type="dxa"/>
          </w:tcPr>
          <w:p w14:paraId="63D56A8F"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10</w:t>
            </w:r>
          </w:p>
        </w:tc>
      </w:tr>
      <w:tr w:rsidR="00124F9D" w14:paraId="65D71BD8" w14:textId="77777777">
        <w:trPr>
          <w:cantSplit/>
        </w:trPr>
        <w:tc>
          <w:tcPr>
            <w:tcW w:w="3060" w:type="dxa"/>
          </w:tcPr>
          <w:p w14:paraId="19EBE327" w14:textId="367F0B4E" w:rsidR="00124F9D" w:rsidRDefault="009917D4"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23</w:t>
            </w:r>
          </w:p>
        </w:tc>
        <w:tc>
          <w:tcPr>
            <w:tcW w:w="1340" w:type="dxa"/>
          </w:tcPr>
          <w:p w14:paraId="09761E5F" w14:textId="77777777" w:rsidR="00124F9D" w:rsidRDefault="00124F9D" w:rsidP="00D11029">
            <w:pPr>
              <w:pStyle w:val="List"/>
              <w:spacing w:before="0" w:line="276" w:lineRule="auto"/>
              <w:ind w:left="0" w:firstLine="0"/>
              <w:jc w:val="center"/>
              <w:rPr>
                <w:rFonts w:ascii="Times New Roman" w:hAnsi="Times New Roman"/>
                <w:sz w:val="24"/>
              </w:rPr>
            </w:pPr>
            <w:r>
              <w:rPr>
                <w:rFonts w:ascii="Times New Roman" w:hAnsi="Times New Roman"/>
                <w:sz w:val="24"/>
              </w:rPr>
              <w:t>B</w:t>
            </w:r>
          </w:p>
        </w:tc>
        <w:tc>
          <w:tcPr>
            <w:tcW w:w="4940" w:type="dxa"/>
          </w:tcPr>
          <w:p w14:paraId="1377D5C4" w14:textId="77777777" w:rsidR="00124F9D" w:rsidRDefault="00124F9D" w:rsidP="00D11029">
            <w:pPr>
              <w:pStyle w:val="List"/>
              <w:spacing w:before="0" w:line="276" w:lineRule="auto"/>
              <w:ind w:left="0" w:firstLine="0"/>
              <w:jc w:val="left"/>
              <w:rPr>
                <w:rFonts w:ascii="Times New Roman" w:hAnsi="Times New Roman"/>
                <w:sz w:val="24"/>
              </w:rPr>
            </w:pPr>
            <w:r>
              <w:rPr>
                <w:rFonts w:ascii="Times New Roman" w:hAnsi="Times New Roman"/>
                <w:sz w:val="24"/>
              </w:rPr>
              <w:t xml:space="preserve">Reversing entries [Based on Appendix </w:t>
            </w:r>
            <w:r w:rsidR="00C82509">
              <w:rPr>
                <w:rFonts w:ascii="Times New Roman" w:hAnsi="Times New Roman"/>
                <w:sz w:val="24"/>
              </w:rPr>
              <w:t>2</w:t>
            </w:r>
            <w:r>
              <w:rPr>
                <w:rFonts w:ascii="Times New Roman" w:hAnsi="Times New Roman"/>
                <w:sz w:val="24"/>
              </w:rPr>
              <w:t>B]</w:t>
            </w:r>
          </w:p>
        </w:tc>
        <w:tc>
          <w:tcPr>
            <w:tcW w:w="460" w:type="dxa"/>
          </w:tcPr>
          <w:p w14:paraId="77507CF8" w14:textId="77777777" w:rsidR="00124F9D" w:rsidRDefault="00124F9D" w:rsidP="00D11029">
            <w:pPr>
              <w:pStyle w:val="List"/>
              <w:spacing w:before="0" w:line="276" w:lineRule="auto"/>
              <w:ind w:left="0" w:firstLine="0"/>
              <w:jc w:val="left"/>
              <w:rPr>
                <w:rFonts w:ascii="Times New Roman" w:hAnsi="Times New Roman"/>
                <w:sz w:val="24"/>
              </w:rPr>
            </w:pPr>
            <w:r>
              <w:rPr>
                <w:rFonts w:ascii="Times New Roman" w:hAnsi="Times New Roman"/>
                <w:sz w:val="24"/>
              </w:rPr>
              <w:t>10</w:t>
            </w:r>
          </w:p>
        </w:tc>
      </w:tr>
      <w:tr w:rsidR="00E11C0D" w14:paraId="1D607621" w14:textId="77777777">
        <w:trPr>
          <w:cantSplit/>
        </w:trPr>
        <w:tc>
          <w:tcPr>
            <w:tcW w:w="3060" w:type="dxa"/>
          </w:tcPr>
          <w:p w14:paraId="08542116" w14:textId="42E180A2" w:rsidR="00E11C0D" w:rsidRDefault="00E11C0D" w:rsidP="00D11029">
            <w:pPr>
              <w:pStyle w:val="List"/>
              <w:spacing w:before="0" w:line="276" w:lineRule="auto"/>
              <w:ind w:left="0" w:firstLine="0"/>
              <w:jc w:val="center"/>
              <w:rPr>
                <w:rFonts w:ascii="Times New Roman" w:hAnsi="Times New Roman"/>
                <w:b/>
                <w:color w:val="FF0000"/>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2</w:t>
            </w:r>
            <w:r w:rsidR="009917D4">
              <w:rPr>
                <w:rFonts w:ascii="Times New Roman" w:hAnsi="Times New Roman"/>
                <w:sz w:val="24"/>
              </w:rPr>
              <w:t>4</w:t>
            </w:r>
          </w:p>
        </w:tc>
        <w:tc>
          <w:tcPr>
            <w:tcW w:w="1340" w:type="dxa"/>
          </w:tcPr>
          <w:p w14:paraId="1E8606E3"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C</w:t>
            </w:r>
          </w:p>
        </w:tc>
        <w:tc>
          <w:tcPr>
            <w:tcW w:w="4940" w:type="dxa"/>
          </w:tcPr>
          <w:p w14:paraId="16C2E74B"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Speci</w:t>
            </w:r>
            <w:r w:rsidR="00EF4ABC">
              <w:rPr>
                <w:rFonts w:ascii="Times New Roman" w:hAnsi="Times New Roman"/>
                <w:sz w:val="24"/>
              </w:rPr>
              <w:t xml:space="preserve">al journals [Based on Appendix </w:t>
            </w:r>
            <w:r w:rsidR="00C82509">
              <w:rPr>
                <w:rFonts w:ascii="Times New Roman" w:hAnsi="Times New Roman"/>
                <w:sz w:val="24"/>
              </w:rPr>
              <w:t>2</w:t>
            </w:r>
            <w:r>
              <w:rPr>
                <w:rFonts w:ascii="Times New Roman" w:hAnsi="Times New Roman"/>
                <w:sz w:val="24"/>
              </w:rPr>
              <w:t>C]</w:t>
            </w:r>
          </w:p>
        </w:tc>
        <w:tc>
          <w:tcPr>
            <w:tcW w:w="460" w:type="dxa"/>
          </w:tcPr>
          <w:p w14:paraId="4E2FDDE5"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CC5AC6" w14:paraId="357C91CB" w14:textId="77777777">
        <w:trPr>
          <w:cantSplit/>
        </w:trPr>
        <w:tc>
          <w:tcPr>
            <w:tcW w:w="3060" w:type="dxa"/>
          </w:tcPr>
          <w:p w14:paraId="18A0A4F6" w14:textId="6010A3C3" w:rsidR="00CC5AC6" w:rsidRDefault="009917D4"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70AA4">
              <w:rPr>
                <w:rFonts w:ascii="Times New Roman" w:hAnsi="Times New Roman"/>
                <w:sz w:val="24"/>
              </w:rPr>
              <w:t>–</w:t>
            </w:r>
            <w:r>
              <w:rPr>
                <w:rFonts w:ascii="Times New Roman" w:hAnsi="Times New Roman"/>
                <w:sz w:val="24"/>
              </w:rPr>
              <w:t>25</w:t>
            </w:r>
          </w:p>
        </w:tc>
        <w:tc>
          <w:tcPr>
            <w:tcW w:w="1340" w:type="dxa"/>
          </w:tcPr>
          <w:p w14:paraId="65E52417" w14:textId="77777777" w:rsidR="00CC5AC6" w:rsidRDefault="00CC5AC6" w:rsidP="00D11029">
            <w:pPr>
              <w:pStyle w:val="List"/>
              <w:spacing w:before="0" w:line="276" w:lineRule="auto"/>
              <w:ind w:left="0" w:firstLine="0"/>
              <w:jc w:val="center"/>
              <w:rPr>
                <w:rFonts w:ascii="Times New Roman" w:hAnsi="Times New Roman"/>
                <w:sz w:val="24"/>
              </w:rPr>
            </w:pPr>
            <w:r>
              <w:rPr>
                <w:rFonts w:ascii="Times New Roman" w:hAnsi="Times New Roman"/>
                <w:sz w:val="24"/>
              </w:rPr>
              <w:t>C</w:t>
            </w:r>
          </w:p>
        </w:tc>
        <w:tc>
          <w:tcPr>
            <w:tcW w:w="4940" w:type="dxa"/>
          </w:tcPr>
          <w:p w14:paraId="22A68570" w14:textId="77777777" w:rsidR="00CC5AC6" w:rsidRDefault="00CC5AC6" w:rsidP="00D11029">
            <w:pPr>
              <w:pStyle w:val="List"/>
              <w:spacing w:before="0" w:line="276" w:lineRule="auto"/>
              <w:ind w:left="0" w:firstLine="0"/>
              <w:jc w:val="left"/>
              <w:rPr>
                <w:rFonts w:ascii="Times New Roman" w:hAnsi="Times New Roman"/>
                <w:sz w:val="24"/>
              </w:rPr>
            </w:pPr>
            <w:r>
              <w:rPr>
                <w:rFonts w:ascii="Times New Roman" w:hAnsi="Times New Roman"/>
                <w:sz w:val="24"/>
              </w:rPr>
              <w:t xml:space="preserve">Special journals [Based on Appendix </w:t>
            </w:r>
            <w:r w:rsidR="00C82509">
              <w:rPr>
                <w:rFonts w:ascii="Times New Roman" w:hAnsi="Times New Roman"/>
                <w:sz w:val="24"/>
              </w:rPr>
              <w:t>2</w:t>
            </w:r>
            <w:r>
              <w:rPr>
                <w:rFonts w:ascii="Times New Roman" w:hAnsi="Times New Roman"/>
                <w:sz w:val="24"/>
              </w:rPr>
              <w:t>C]</w:t>
            </w:r>
          </w:p>
        </w:tc>
        <w:tc>
          <w:tcPr>
            <w:tcW w:w="460" w:type="dxa"/>
          </w:tcPr>
          <w:p w14:paraId="6959CF8F" w14:textId="77777777" w:rsidR="00CC5AC6" w:rsidRDefault="00CC5AC6"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bl>
    <w:p w14:paraId="0107063B" w14:textId="4DE64331" w:rsidR="00E11C0D" w:rsidRDefault="00E11C0D">
      <w:pPr>
        <w:pStyle w:val="Text"/>
        <w:pageBreakBefore/>
        <w:tabs>
          <w:tab w:val="left" w:pos="1080"/>
          <w:tab w:val="center" w:pos="3680"/>
          <w:tab w:val="left" w:pos="6120"/>
          <w:tab w:val="left" w:pos="8730"/>
        </w:tabs>
        <w:ind w:left="80" w:firstLine="0"/>
        <w:rPr>
          <w:rFonts w:ascii="Times New Roman" w:hAnsi="Times New Roman"/>
          <w:b/>
          <w:color w:val="0000FF"/>
          <w:sz w:val="24"/>
        </w:rPr>
      </w:pPr>
    </w:p>
    <w:p w14:paraId="0586A44F" w14:textId="77777777" w:rsidR="00E11C0D" w:rsidRDefault="00E11C0D">
      <w:pPr>
        <w:pStyle w:val="Text"/>
        <w:tabs>
          <w:tab w:val="left" w:pos="1080"/>
          <w:tab w:val="center" w:pos="3680"/>
          <w:tab w:val="left" w:pos="6120"/>
          <w:tab w:val="left" w:pos="8730"/>
        </w:tabs>
        <w:ind w:left="86" w:firstLine="0"/>
        <w:rPr>
          <w:rFonts w:ascii="Times New Roman" w:hAnsi="Times New Roman"/>
          <w:b/>
          <w:color w:val="0000FF"/>
          <w:sz w:val="24"/>
        </w:rPr>
      </w:pPr>
      <w:r>
        <w:rPr>
          <w:rFonts w:ascii="Times New Roman" w:hAnsi="Times New Roman"/>
          <w:b/>
          <w:color w:val="0000FF"/>
          <w:sz w:val="24"/>
        </w:rPr>
        <w:tab/>
      </w:r>
      <w:r>
        <w:rPr>
          <w:rFonts w:ascii="Times New Roman" w:hAnsi="Times New Roman"/>
          <w:b/>
          <w:color w:val="0000FF"/>
          <w:sz w:val="24"/>
        </w:rPr>
        <w:tab/>
      </w:r>
    </w:p>
    <w:p w14:paraId="195A17E3" w14:textId="77777777" w:rsidR="00E11C0D" w:rsidRDefault="00E11C0D">
      <w:pPr>
        <w:pStyle w:val="Text"/>
        <w:tabs>
          <w:tab w:val="left" w:pos="1080"/>
          <w:tab w:val="center" w:pos="3680"/>
          <w:tab w:val="left" w:pos="6120"/>
          <w:tab w:val="left" w:pos="8730"/>
        </w:tabs>
        <w:ind w:left="86" w:firstLine="0"/>
        <w:rPr>
          <w:rFonts w:ascii="Times New Roman" w:hAnsi="Times New Roman"/>
          <w:b/>
          <w:color w:val="0000FF"/>
          <w:sz w:val="24"/>
        </w:rPr>
      </w:pPr>
      <w:r>
        <w:rPr>
          <w:rFonts w:ascii="Times New Roman" w:hAnsi="Times New Roman"/>
          <w:b/>
          <w:color w:val="0000FF"/>
          <w:sz w:val="24"/>
        </w:rPr>
        <w:tab/>
      </w:r>
      <w:r>
        <w:rPr>
          <w:rFonts w:ascii="Times New Roman" w:hAnsi="Times New Roman"/>
          <w:b/>
          <w:color w:val="0000FF"/>
          <w:sz w:val="24"/>
        </w:rPr>
        <w:tab/>
        <w:t>Learning</w:t>
      </w:r>
      <w:r>
        <w:rPr>
          <w:rFonts w:ascii="Times New Roman" w:hAnsi="Times New Roman"/>
          <w:b/>
          <w:color w:val="0000FF"/>
          <w:sz w:val="24"/>
        </w:rPr>
        <w:tab/>
      </w:r>
      <w:r>
        <w:rPr>
          <w:rFonts w:ascii="Times New Roman" w:hAnsi="Times New Roman"/>
          <w:b/>
          <w:color w:val="0000FF"/>
          <w:sz w:val="24"/>
        </w:rPr>
        <w:tab/>
        <w:t xml:space="preserve"> Est. time</w:t>
      </w:r>
      <w:r>
        <w:rPr>
          <w:rFonts w:ascii="Times New Roman" w:hAnsi="Times New Roman"/>
          <w:b/>
          <w:color w:val="0000FF"/>
          <w:sz w:val="24"/>
        </w:rPr>
        <w:br/>
      </w:r>
      <w:r>
        <w:rPr>
          <w:rFonts w:ascii="Times New Roman" w:hAnsi="Times New Roman"/>
          <w:b/>
          <w:color w:val="0000FF"/>
          <w:sz w:val="24"/>
        </w:rPr>
        <w:tab/>
      </w:r>
      <w:r>
        <w:rPr>
          <w:rFonts w:ascii="Times New Roman" w:hAnsi="Times New Roman"/>
          <w:b/>
          <w:color w:val="FF0000"/>
          <w:sz w:val="24"/>
        </w:rPr>
        <w:t>Problems</w:t>
      </w:r>
      <w:r>
        <w:rPr>
          <w:rFonts w:ascii="Times New Roman" w:hAnsi="Times New Roman"/>
          <w:b/>
          <w:color w:val="0000FF"/>
          <w:sz w:val="24"/>
        </w:rPr>
        <w:tab/>
        <w:t>Objective(s)</w:t>
      </w:r>
      <w:r>
        <w:rPr>
          <w:rFonts w:ascii="Times New Roman" w:hAnsi="Times New Roman"/>
          <w:b/>
          <w:color w:val="0000FF"/>
          <w:sz w:val="24"/>
        </w:rPr>
        <w:tab/>
        <w:t>Topic</w:t>
      </w:r>
      <w:r>
        <w:rPr>
          <w:rFonts w:ascii="Times New Roman" w:hAnsi="Times New Roman"/>
          <w:b/>
          <w:color w:val="0000FF"/>
          <w:sz w:val="24"/>
        </w:rPr>
        <w:tab/>
        <w:t xml:space="preserve">     (min.)</w:t>
      </w:r>
    </w:p>
    <w:tbl>
      <w:tblPr>
        <w:tblW w:w="0" w:type="auto"/>
        <w:tblLayout w:type="fixed"/>
        <w:tblCellMar>
          <w:left w:w="80" w:type="dxa"/>
          <w:right w:w="80" w:type="dxa"/>
        </w:tblCellMar>
        <w:tblLook w:val="0000" w:firstRow="0" w:lastRow="0" w:firstColumn="0" w:lastColumn="0" w:noHBand="0" w:noVBand="0"/>
      </w:tblPr>
      <w:tblGrid>
        <w:gridCol w:w="3060"/>
        <w:gridCol w:w="1340"/>
        <w:gridCol w:w="4940"/>
        <w:gridCol w:w="460"/>
      </w:tblGrid>
      <w:tr w:rsidR="00E11C0D" w14:paraId="7ECB518E" w14:textId="77777777">
        <w:trPr>
          <w:cantSplit/>
        </w:trPr>
        <w:tc>
          <w:tcPr>
            <w:tcW w:w="3060" w:type="dxa"/>
          </w:tcPr>
          <w:p w14:paraId="30530C62" w14:textId="796752AB" w:rsidR="00E11C0D" w:rsidRDefault="00E11C0D" w:rsidP="00D11029">
            <w:pPr>
              <w:pStyle w:val="List"/>
              <w:tabs>
                <w:tab w:val="right" w:pos="1710"/>
              </w:tabs>
              <w:spacing w:before="0" w:line="276" w:lineRule="auto"/>
              <w:ind w:left="0" w:firstLine="0"/>
              <w:jc w:val="left"/>
              <w:rPr>
                <w:rFonts w:ascii="Times New Roman" w:hAnsi="Times New Roman"/>
                <w:b/>
                <w:color w:val="FF0000"/>
                <w:sz w:val="24"/>
              </w:rPr>
            </w:pPr>
            <w:r>
              <w:rPr>
                <w:rFonts w:ascii="Times New Roman" w:hAnsi="Times New Roman"/>
                <w:sz w:val="24"/>
              </w:rPr>
              <w:tab/>
              <w:t>2</w:t>
            </w:r>
            <w:r w:rsidR="00E70AA4">
              <w:rPr>
                <w:rFonts w:ascii="Times New Roman" w:hAnsi="Times New Roman"/>
                <w:sz w:val="24"/>
              </w:rPr>
              <w:t>–</w:t>
            </w:r>
            <w:r>
              <w:rPr>
                <w:rFonts w:ascii="Times New Roman" w:hAnsi="Times New Roman"/>
                <w:sz w:val="24"/>
              </w:rPr>
              <w:t>1</w:t>
            </w:r>
          </w:p>
        </w:tc>
        <w:tc>
          <w:tcPr>
            <w:tcW w:w="1340" w:type="dxa"/>
          </w:tcPr>
          <w:p w14:paraId="7D0EC68C"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2,3</w:t>
            </w:r>
          </w:p>
        </w:tc>
        <w:tc>
          <w:tcPr>
            <w:tcW w:w="4940" w:type="dxa"/>
          </w:tcPr>
          <w:p w14:paraId="3AE3EF0E"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Accounting cycle through unadjusted trial balance</w:t>
            </w:r>
          </w:p>
        </w:tc>
        <w:tc>
          <w:tcPr>
            <w:tcW w:w="460" w:type="dxa"/>
          </w:tcPr>
          <w:p w14:paraId="5556D236"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40</w:t>
            </w:r>
          </w:p>
        </w:tc>
      </w:tr>
      <w:tr w:rsidR="00E11C0D" w14:paraId="0ED555ED" w14:textId="77777777">
        <w:trPr>
          <w:cantSplit/>
        </w:trPr>
        <w:tc>
          <w:tcPr>
            <w:tcW w:w="3060" w:type="dxa"/>
          </w:tcPr>
          <w:p w14:paraId="5904C306" w14:textId="0BDB5A5E" w:rsidR="00E11C0D" w:rsidRDefault="00E11C0D" w:rsidP="00D11029">
            <w:pPr>
              <w:pStyle w:val="List"/>
              <w:tabs>
                <w:tab w:val="right" w:pos="1710"/>
              </w:tabs>
              <w:spacing w:before="0" w:line="276" w:lineRule="auto"/>
              <w:ind w:left="0" w:firstLine="0"/>
              <w:jc w:val="left"/>
              <w:rPr>
                <w:rFonts w:ascii="Times New Roman" w:hAnsi="Times New Roman"/>
                <w:b/>
                <w:color w:val="FF0000"/>
                <w:sz w:val="24"/>
              </w:rPr>
            </w:pPr>
            <w:r>
              <w:rPr>
                <w:rFonts w:ascii="Times New Roman" w:hAnsi="Times New Roman"/>
                <w:sz w:val="24"/>
              </w:rPr>
              <w:tab/>
              <w:t>2</w:t>
            </w:r>
            <w:r w:rsidR="00E70AA4">
              <w:rPr>
                <w:rFonts w:ascii="Times New Roman" w:hAnsi="Times New Roman"/>
                <w:sz w:val="24"/>
              </w:rPr>
              <w:t>–</w:t>
            </w:r>
            <w:r>
              <w:rPr>
                <w:rFonts w:ascii="Times New Roman" w:hAnsi="Times New Roman"/>
                <w:sz w:val="24"/>
              </w:rPr>
              <w:t>2</w:t>
            </w:r>
          </w:p>
        </w:tc>
        <w:tc>
          <w:tcPr>
            <w:tcW w:w="1340" w:type="dxa"/>
          </w:tcPr>
          <w:p w14:paraId="26BAA28F"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2,3</w:t>
            </w:r>
          </w:p>
        </w:tc>
        <w:tc>
          <w:tcPr>
            <w:tcW w:w="4940" w:type="dxa"/>
          </w:tcPr>
          <w:p w14:paraId="60FB1892"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Accounting cycle through unadjusted trial balance</w:t>
            </w:r>
          </w:p>
        </w:tc>
        <w:tc>
          <w:tcPr>
            <w:tcW w:w="460" w:type="dxa"/>
          </w:tcPr>
          <w:p w14:paraId="1BEA83F7"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40</w:t>
            </w:r>
          </w:p>
        </w:tc>
      </w:tr>
      <w:tr w:rsidR="00E11C0D" w14:paraId="7C6F336E" w14:textId="77777777">
        <w:trPr>
          <w:cantSplit/>
        </w:trPr>
        <w:tc>
          <w:tcPr>
            <w:tcW w:w="3060" w:type="dxa"/>
          </w:tcPr>
          <w:p w14:paraId="294E2B9B" w14:textId="79267F84" w:rsidR="00E11C0D" w:rsidRDefault="00E11C0D" w:rsidP="00D11029">
            <w:pPr>
              <w:pStyle w:val="List"/>
              <w:tabs>
                <w:tab w:val="right" w:pos="1710"/>
              </w:tabs>
              <w:spacing w:before="0" w:line="276" w:lineRule="auto"/>
              <w:ind w:left="0" w:firstLine="0"/>
              <w:jc w:val="left"/>
              <w:rPr>
                <w:rFonts w:ascii="Times New Roman" w:hAnsi="Times New Roman"/>
                <w:b/>
                <w:color w:val="FF0000"/>
                <w:sz w:val="24"/>
              </w:rPr>
            </w:pPr>
            <w:r>
              <w:rPr>
                <w:rFonts w:ascii="Times New Roman" w:hAnsi="Times New Roman"/>
                <w:sz w:val="24"/>
              </w:rPr>
              <w:tab/>
              <w:t>2</w:t>
            </w:r>
            <w:r w:rsidR="00E70AA4">
              <w:rPr>
                <w:rFonts w:ascii="Times New Roman" w:hAnsi="Times New Roman"/>
                <w:sz w:val="24"/>
              </w:rPr>
              <w:t>–</w:t>
            </w:r>
            <w:r>
              <w:rPr>
                <w:rFonts w:ascii="Times New Roman" w:hAnsi="Times New Roman"/>
                <w:sz w:val="24"/>
              </w:rPr>
              <w:t>3</w:t>
            </w:r>
          </w:p>
        </w:tc>
        <w:tc>
          <w:tcPr>
            <w:tcW w:w="1340" w:type="dxa"/>
          </w:tcPr>
          <w:p w14:paraId="36EBB03A"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5</w:t>
            </w:r>
          </w:p>
        </w:tc>
        <w:tc>
          <w:tcPr>
            <w:tcW w:w="4940" w:type="dxa"/>
          </w:tcPr>
          <w:p w14:paraId="0AD46F86"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w:t>
            </w:r>
          </w:p>
        </w:tc>
        <w:tc>
          <w:tcPr>
            <w:tcW w:w="460" w:type="dxa"/>
          </w:tcPr>
          <w:p w14:paraId="12C721FA"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20</w:t>
            </w:r>
          </w:p>
        </w:tc>
      </w:tr>
      <w:tr w:rsidR="00E11C0D" w14:paraId="037D7D36" w14:textId="77777777">
        <w:trPr>
          <w:cantSplit/>
        </w:trPr>
        <w:tc>
          <w:tcPr>
            <w:tcW w:w="3060" w:type="dxa"/>
          </w:tcPr>
          <w:p w14:paraId="51150B54" w14:textId="54F6F412" w:rsidR="00E11C0D" w:rsidRDefault="00E11C0D" w:rsidP="00D11029">
            <w:pPr>
              <w:pStyle w:val="List"/>
              <w:tabs>
                <w:tab w:val="right" w:pos="1710"/>
              </w:tabs>
              <w:spacing w:before="0" w:line="276" w:lineRule="auto"/>
              <w:ind w:left="0" w:firstLine="0"/>
              <w:jc w:val="left"/>
              <w:rPr>
                <w:rFonts w:ascii="Times New Roman" w:hAnsi="Times New Roman"/>
                <w:b/>
                <w:color w:val="FF0000"/>
                <w:sz w:val="24"/>
              </w:rPr>
            </w:pPr>
            <w:r>
              <w:rPr>
                <w:rFonts w:ascii="Times New Roman" w:hAnsi="Times New Roman"/>
                <w:sz w:val="24"/>
              </w:rPr>
              <w:tab/>
              <w:t>2</w:t>
            </w:r>
            <w:r w:rsidR="00E70AA4">
              <w:rPr>
                <w:rFonts w:ascii="Times New Roman" w:hAnsi="Times New Roman"/>
                <w:sz w:val="24"/>
              </w:rPr>
              <w:t>–</w:t>
            </w:r>
            <w:r>
              <w:rPr>
                <w:rFonts w:ascii="Times New Roman" w:hAnsi="Times New Roman"/>
                <w:sz w:val="24"/>
              </w:rPr>
              <w:t>4</w:t>
            </w:r>
          </w:p>
        </w:tc>
        <w:tc>
          <w:tcPr>
            <w:tcW w:w="1340" w:type="dxa"/>
          </w:tcPr>
          <w:p w14:paraId="2F6085D6" w14:textId="77777777" w:rsidR="00E11C0D" w:rsidRDefault="00E95817" w:rsidP="00D11029">
            <w:pPr>
              <w:pStyle w:val="List"/>
              <w:spacing w:before="0" w:line="276" w:lineRule="auto"/>
              <w:ind w:left="0" w:firstLine="0"/>
              <w:jc w:val="center"/>
              <w:rPr>
                <w:rFonts w:ascii="Times New Roman" w:hAnsi="Times New Roman"/>
                <w:sz w:val="24"/>
              </w:rPr>
            </w:pPr>
            <w:r>
              <w:rPr>
                <w:rFonts w:ascii="Times New Roman" w:hAnsi="Times New Roman"/>
                <w:sz w:val="24"/>
              </w:rPr>
              <w:t>3,</w:t>
            </w:r>
            <w:r w:rsidR="00E11C0D">
              <w:rPr>
                <w:rFonts w:ascii="Times New Roman" w:hAnsi="Times New Roman"/>
                <w:sz w:val="24"/>
              </w:rPr>
              <w:t>5,6,7</w:t>
            </w:r>
          </w:p>
        </w:tc>
        <w:tc>
          <w:tcPr>
            <w:tcW w:w="4940" w:type="dxa"/>
          </w:tcPr>
          <w:p w14:paraId="24FB20EF"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Accounting cycle; adjusting entries through post-closing trial balance</w:t>
            </w:r>
          </w:p>
        </w:tc>
        <w:tc>
          <w:tcPr>
            <w:tcW w:w="460" w:type="dxa"/>
          </w:tcPr>
          <w:p w14:paraId="512B4185"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60</w:t>
            </w:r>
          </w:p>
        </w:tc>
      </w:tr>
      <w:tr w:rsidR="00E11C0D" w14:paraId="624DC72C" w14:textId="77777777">
        <w:trPr>
          <w:cantSplit/>
        </w:trPr>
        <w:tc>
          <w:tcPr>
            <w:tcW w:w="3060" w:type="dxa"/>
          </w:tcPr>
          <w:p w14:paraId="003937B2" w14:textId="20FE3FF7" w:rsidR="00E11C0D" w:rsidRDefault="00E11C0D" w:rsidP="00D11029">
            <w:pPr>
              <w:pStyle w:val="List"/>
              <w:tabs>
                <w:tab w:val="right" w:pos="1710"/>
              </w:tabs>
              <w:spacing w:before="0" w:line="276" w:lineRule="auto"/>
              <w:ind w:left="0" w:firstLine="0"/>
              <w:jc w:val="left"/>
              <w:rPr>
                <w:rFonts w:ascii="Times New Roman" w:hAnsi="Times New Roman"/>
                <w:b/>
                <w:color w:val="FF0000"/>
                <w:sz w:val="24"/>
              </w:rPr>
            </w:pPr>
            <w:r>
              <w:rPr>
                <w:rFonts w:ascii="Times New Roman" w:hAnsi="Times New Roman"/>
                <w:sz w:val="24"/>
              </w:rPr>
              <w:tab/>
              <w:t>2</w:t>
            </w:r>
            <w:r w:rsidR="00E70AA4">
              <w:rPr>
                <w:rFonts w:ascii="Times New Roman" w:hAnsi="Times New Roman"/>
                <w:sz w:val="24"/>
              </w:rPr>
              <w:t>–</w:t>
            </w:r>
            <w:r>
              <w:rPr>
                <w:rFonts w:ascii="Times New Roman" w:hAnsi="Times New Roman"/>
                <w:sz w:val="24"/>
              </w:rPr>
              <w:t>5</w:t>
            </w:r>
          </w:p>
        </w:tc>
        <w:tc>
          <w:tcPr>
            <w:tcW w:w="1340" w:type="dxa"/>
          </w:tcPr>
          <w:p w14:paraId="2E1A482F"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5</w:t>
            </w:r>
          </w:p>
        </w:tc>
        <w:tc>
          <w:tcPr>
            <w:tcW w:w="4940" w:type="dxa"/>
          </w:tcPr>
          <w:p w14:paraId="41500679"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w:t>
            </w:r>
          </w:p>
        </w:tc>
        <w:tc>
          <w:tcPr>
            <w:tcW w:w="460" w:type="dxa"/>
          </w:tcPr>
          <w:p w14:paraId="36151830"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20</w:t>
            </w:r>
          </w:p>
        </w:tc>
      </w:tr>
      <w:tr w:rsidR="00E11C0D" w14:paraId="70C978F1" w14:textId="77777777">
        <w:trPr>
          <w:cantSplit/>
        </w:trPr>
        <w:tc>
          <w:tcPr>
            <w:tcW w:w="3060" w:type="dxa"/>
          </w:tcPr>
          <w:p w14:paraId="5CDEC5BD" w14:textId="54E8B002" w:rsidR="00E11C0D" w:rsidRDefault="00E11C0D" w:rsidP="00D11029">
            <w:pPr>
              <w:pStyle w:val="List"/>
              <w:tabs>
                <w:tab w:val="left" w:pos="540"/>
                <w:tab w:val="right" w:pos="1710"/>
              </w:tabs>
              <w:spacing w:before="0" w:line="276" w:lineRule="auto"/>
              <w:ind w:left="0" w:firstLine="0"/>
              <w:jc w:val="left"/>
              <w:rPr>
                <w:rFonts w:ascii="Times New Roman" w:hAnsi="Times New Roman"/>
                <w:b/>
                <w:color w:val="FF0000"/>
                <w:sz w:val="24"/>
              </w:rPr>
            </w:pPr>
            <w:r>
              <w:rPr>
                <w:color w:val="0000FF"/>
                <w:sz w:val="28"/>
              </w:rPr>
              <w:tab/>
            </w:r>
            <w:r>
              <w:rPr>
                <w:color w:val="0000FF"/>
                <w:sz w:val="28"/>
              </w:rPr>
              <w:sym w:font="Webdings" w:char="F098"/>
            </w:r>
            <w:r>
              <w:rPr>
                <w:color w:val="0000FF"/>
                <w:sz w:val="28"/>
              </w:rPr>
              <w:tab/>
            </w:r>
            <w:r>
              <w:rPr>
                <w:rFonts w:ascii="Times New Roman" w:hAnsi="Times New Roman"/>
                <w:sz w:val="24"/>
              </w:rPr>
              <w:t>2</w:t>
            </w:r>
            <w:r w:rsidR="00E70AA4">
              <w:rPr>
                <w:rFonts w:ascii="Times New Roman" w:hAnsi="Times New Roman"/>
                <w:sz w:val="24"/>
              </w:rPr>
              <w:t>–</w:t>
            </w:r>
            <w:r>
              <w:rPr>
                <w:rFonts w:ascii="Times New Roman" w:hAnsi="Times New Roman"/>
                <w:sz w:val="24"/>
              </w:rPr>
              <w:t>6</w:t>
            </w:r>
          </w:p>
        </w:tc>
        <w:tc>
          <w:tcPr>
            <w:tcW w:w="1340" w:type="dxa"/>
          </w:tcPr>
          <w:p w14:paraId="6954CCEF"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2,3,4,5,6,7</w:t>
            </w:r>
          </w:p>
        </w:tc>
        <w:tc>
          <w:tcPr>
            <w:tcW w:w="4940" w:type="dxa"/>
          </w:tcPr>
          <w:p w14:paraId="7546CE87"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Accounting cycle</w:t>
            </w:r>
          </w:p>
        </w:tc>
        <w:tc>
          <w:tcPr>
            <w:tcW w:w="460" w:type="dxa"/>
          </w:tcPr>
          <w:p w14:paraId="386E0BDA"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75</w:t>
            </w:r>
          </w:p>
        </w:tc>
      </w:tr>
      <w:tr w:rsidR="00E11C0D" w14:paraId="65C0297A" w14:textId="77777777">
        <w:trPr>
          <w:cantSplit/>
        </w:trPr>
        <w:tc>
          <w:tcPr>
            <w:tcW w:w="3060" w:type="dxa"/>
          </w:tcPr>
          <w:p w14:paraId="7C31B214" w14:textId="7DB52F4A" w:rsidR="00E11C0D" w:rsidRDefault="00E11C0D" w:rsidP="00D11029">
            <w:pPr>
              <w:pStyle w:val="List"/>
              <w:tabs>
                <w:tab w:val="right" w:pos="1710"/>
              </w:tabs>
              <w:spacing w:before="0" w:line="276" w:lineRule="auto"/>
              <w:ind w:left="0" w:firstLine="0"/>
              <w:jc w:val="left"/>
              <w:rPr>
                <w:rFonts w:ascii="Times New Roman" w:hAnsi="Times New Roman"/>
                <w:b/>
                <w:color w:val="FF0000"/>
                <w:sz w:val="24"/>
              </w:rPr>
            </w:pPr>
            <w:r>
              <w:rPr>
                <w:rFonts w:ascii="Times New Roman" w:hAnsi="Times New Roman"/>
                <w:sz w:val="24"/>
              </w:rPr>
              <w:tab/>
              <w:t>2</w:t>
            </w:r>
            <w:r w:rsidR="00E70AA4">
              <w:rPr>
                <w:rFonts w:ascii="Times New Roman" w:hAnsi="Times New Roman"/>
                <w:sz w:val="24"/>
              </w:rPr>
              <w:t>–</w:t>
            </w:r>
            <w:r>
              <w:rPr>
                <w:rFonts w:ascii="Times New Roman" w:hAnsi="Times New Roman"/>
                <w:sz w:val="24"/>
              </w:rPr>
              <w:t>7</w:t>
            </w:r>
          </w:p>
        </w:tc>
        <w:tc>
          <w:tcPr>
            <w:tcW w:w="1340" w:type="dxa"/>
          </w:tcPr>
          <w:p w14:paraId="1989A546" w14:textId="2AE41FAC" w:rsidR="00E11C0D" w:rsidRDefault="00C82509" w:rsidP="00D11029">
            <w:pPr>
              <w:pStyle w:val="List"/>
              <w:spacing w:before="0" w:line="276" w:lineRule="auto"/>
              <w:ind w:left="0" w:firstLine="0"/>
              <w:jc w:val="center"/>
              <w:rPr>
                <w:rFonts w:ascii="Times New Roman" w:hAnsi="Times New Roman"/>
                <w:sz w:val="24"/>
              </w:rPr>
            </w:pPr>
            <w:r>
              <w:rPr>
                <w:rFonts w:ascii="Times New Roman" w:hAnsi="Times New Roman"/>
                <w:sz w:val="24"/>
              </w:rPr>
              <w:t>2</w:t>
            </w:r>
            <w:r w:rsidR="00E11C0D">
              <w:rPr>
                <w:rFonts w:ascii="Times New Roman" w:hAnsi="Times New Roman"/>
                <w:sz w:val="24"/>
              </w:rPr>
              <w:t>,5</w:t>
            </w:r>
          </w:p>
        </w:tc>
        <w:tc>
          <w:tcPr>
            <w:tcW w:w="4940" w:type="dxa"/>
          </w:tcPr>
          <w:p w14:paraId="50963995"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 and income effects</w:t>
            </w:r>
          </w:p>
        </w:tc>
        <w:tc>
          <w:tcPr>
            <w:tcW w:w="460" w:type="dxa"/>
          </w:tcPr>
          <w:p w14:paraId="2E2BEA16"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20</w:t>
            </w:r>
          </w:p>
        </w:tc>
      </w:tr>
      <w:tr w:rsidR="00E11C0D" w14:paraId="0E16C0E2" w14:textId="77777777">
        <w:trPr>
          <w:cantSplit/>
        </w:trPr>
        <w:tc>
          <w:tcPr>
            <w:tcW w:w="3060" w:type="dxa"/>
          </w:tcPr>
          <w:p w14:paraId="18042535" w14:textId="0C9FD1A5" w:rsidR="00E11C0D" w:rsidRDefault="00E11C0D" w:rsidP="00D11029">
            <w:pPr>
              <w:pStyle w:val="List"/>
              <w:tabs>
                <w:tab w:val="right" w:pos="1710"/>
              </w:tabs>
              <w:spacing w:before="0" w:line="276" w:lineRule="auto"/>
              <w:ind w:left="0" w:firstLine="0"/>
              <w:jc w:val="left"/>
              <w:rPr>
                <w:rFonts w:ascii="Times New Roman" w:hAnsi="Times New Roman"/>
                <w:b/>
                <w:color w:val="FF0000"/>
                <w:sz w:val="24"/>
              </w:rPr>
            </w:pPr>
            <w:r>
              <w:rPr>
                <w:rFonts w:ascii="Times New Roman" w:hAnsi="Times New Roman"/>
                <w:sz w:val="24"/>
              </w:rPr>
              <w:tab/>
              <w:t>2</w:t>
            </w:r>
            <w:r w:rsidR="00E70AA4">
              <w:rPr>
                <w:rFonts w:ascii="Times New Roman" w:hAnsi="Times New Roman"/>
                <w:sz w:val="24"/>
              </w:rPr>
              <w:t>–</w:t>
            </w:r>
            <w:r>
              <w:rPr>
                <w:rFonts w:ascii="Times New Roman" w:hAnsi="Times New Roman"/>
                <w:sz w:val="24"/>
              </w:rPr>
              <w:t>8</w:t>
            </w:r>
          </w:p>
        </w:tc>
        <w:tc>
          <w:tcPr>
            <w:tcW w:w="1340" w:type="dxa"/>
          </w:tcPr>
          <w:p w14:paraId="72142DB4" w14:textId="77777777" w:rsidR="00E11C0D" w:rsidRDefault="00955E47" w:rsidP="00D11029">
            <w:pPr>
              <w:pStyle w:val="List"/>
              <w:spacing w:before="0" w:line="276" w:lineRule="auto"/>
              <w:ind w:left="0" w:firstLine="0"/>
              <w:jc w:val="center"/>
              <w:rPr>
                <w:rFonts w:ascii="Times New Roman" w:hAnsi="Times New Roman"/>
                <w:sz w:val="24"/>
              </w:rPr>
            </w:pPr>
            <w:r>
              <w:rPr>
                <w:rFonts w:ascii="Times New Roman" w:hAnsi="Times New Roman"/>
                <w:sz w:val="24"/>
              </w:rPr>
              <w:t>5</w:t>
            </w:r>
          </w:p>
        </w:tc>
        <w:tc>
          <w:tcPr>
            <w:tcW w:w="4940" w:type="dxa"/>
          </w:tcPr>
          <w:p w14:paraId="0B2A4F3A"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w:t>
            </w:r>
          </w:p>
        </w:tc>
        <w:tc>
          <w:tcPr>
            <w:tcW w:w="460" w:type="dxa"/>
          </w:tcPr>
          <w:p w14:paraId="712E08DC"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20</w:t>
            </w:r>
          </w:p>
        </w:tc>
      </w:tr>
      <w:tr w:rsidR="00E11C0D" w14:paraId="498FB0E2" w14:textId="77777777">
        <w:trPr>
          <w:cantSplit/>
        </w:trPr>
        <w:tc>
          <w:tcPr>
            <w:tcW w:w="3060" w:type="dxa"/>
          </w:tcPr>
          <w:p w14:paraId="19F25361" w14:textId="6A3A5758" w:rsidR="00E11C0D" w:rsidRDefault="00833064" w:rsidP="00D11029">
            <w:pPr>
              <w:pStyle w:val="List"/>
              <w:tabs>
                <w:tab w:val="right" w:pos="1710"/>
              </w:tabs>
              <w:spacing w:before="0" w:line="276" w:lineRule="auto"/>
              <w:ind w:left="0" w:firstLine="0"/>
              <w:jc w:val="left"/>
              <w:rPr>
                <w:rFonts w:ascii="Times New Roman" w:hAnsi="Times New Roman"/>
                <w:sz w:val="24"/>
              </w:rPr>
            </w:pPr>
            <w:r>
              <w:rPr>
                <w:rFonts w:ascii="Times New Roman" w:hAnsi="Times New Roman"/>
                <w:sz w:val="24"/>
              </w:rPr>
              <w:tab/>
              <w:t>2</w:t>
            </w:r>
            <w:r w:rsidR="00E70AA4">
              <w:rPr>
                <w:rFonts w:ascii="Times New Roman" w:hAnsi="Times New Roman"/>
                <w:sz w:val="24"/>
              </w:rPr>
              <w:t>–</w:t>
            </w:r>
            <w:r>
              <w:rPr>
                <w:rFonts w:ascii="Times New Roman" w:hAnsi="Times New Roman"/>
                <w:sz w:val="24"/>
              </w:rPr>
              <w:t>9</w:t>
            </w:r>
          </w:p>
        </w:tc>
        <w:tc>
          <w:tcPr>
            <w:tcW w:w="1340" w:type="dxa"/>
          </w:tcPr>
          <w:p w14:paraId="00756956" w14:textId="77777777" w:rsidR="00E11C0D" w:rsidRDefault="001F2B9C" w:rsidP="00D11029">
            <w:pPr>
              <w:pStyle w:val="List"/>
              <w:spacing w:before="0" w:line="276" w:lineRule="auto"/>
              <w:ind w:left="0" w:firstLine="0"/>
              <w:jc w:val="center"/>
              <w:rPr>
                <w:rFonts w:ascii="Times New Roman" w:hAnsi="Times New Roman"/>
                <w:sz w:val="24"/>
              </w:rPr>
            </w:pPr>
            <w:r>
              <w:rPr>
                <w:rFonts w:ascii="Times New Roman" w:hAnsi="Times New Roman"/>
                <w:sz w:val="24"/>
              </w:rPr>
              <w:t>3,</w:t>
            </w:r>
            <w:r w:rsidR="00E11C0D">
              <w:rPr>
                <w:rFonts w:ascii="Times New Roman" w:hAnsi="Times New Roman"/>
                <w:sz w:val="24"/>
              </w:rPr>
              <w:t>5,7</w:t>
            </w:r>
          </w:p>
        </w:tc>
        <w:tc>
          <w:tcPr>
            <w:tcW w:w="4940" w:type="dxa"/>
          </w:tcPr>
          <w:p w14:paraId="3356CB74"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Accounting cycle; unadjusted trial balance through closing</w:t>
            </w:r>
          </w:p>
        </w:tc>
        <w:tc>
          <w:tcPr>
            <w:tcW w:w="460" w:type="dxa"/>
          </w:tcPr>
          <w:p w14:paraId="23C7F85C"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45</w:t>
            </w:r>
          </w:p>
        </w:tc>
      </w:tr>
      <w:tr w:rsidR="00E11C0D" w14:paraId="62822B63" w14:textId="77777777">
        <w:trPr>
          <w:cantSplit/>
        </w:trPr>
        <w:tc>
          <w:tcPr>
            <w:tcW w:w="3060" w:type="dxa"/>
          </w:tcPr>
          <w:p w14:paraId="2881ACED" w14:textId="5B35B1D8" w:rsidR="00E11C0D" w:rsidRDefault="00E11C0D" w:rsidP="00D11029">
            <w:pPr>
              <w:pStyle w:val="List"/>
              <w:tabs>
                <w:tab w:val="left" w:pos="540"/>
                <w:tab w:val="right" w:pos="1710"/>
              </w:tabs>
              <w:spacing w:before="0" w:line="276" w:lineRule="auto"/>
              <w:ind w:left="0" w:firstLine="0"/>
              <w:jc w:val="left"/>
              <w:rPr>
                <w:rFonts w:ascii="Times New Roman" w:hAnsi="Times New Roman"/>
                <w:sz w:val="24"/>
              </w:rPr>
            </w:pPr>
            <w:r>
              <w:rPr>
                <w:color w:val="0000FF"/>
                <w:sz w:val="28"/>
              </w:rPr>
              <w:tab/>
            </w:r>
            <w:r>
              <w:rPr>
                <w:color w:val="0000FF"/>
                <w:sz w:val="28"/>
              </w:rPr>
              <w:sym w:font="Webdings" w:char="F098"/>
            </w:r>
            <w:r>
              <w:rPr>
                <w:color w:val="0000FF"/>
                <w:sz w:val="28"/>
              </w:rPr>
              <w:tab/>
            </w:r>
            <w:r w:rsidR="00833064">
              <w:rPr>
                <w:rFonts w:ascii="Times New Roman" w:hAnsi="Times New Roman"/>
                <w:sz w:val="24"/>
              </w:rPr>
              <w:t>2</w:t>
            </w:r>
            <w:r w:rsidR="00E70AA4">
              <w:rPr>
                <w:rFonts w:ascii="Times New Roman" w:hAnsi="Times New Roman"/>
                <w:sz w:val="24"/>
              </w:rPr>
              <w:t>–</w:t>
            </w:r>
            <w:r w:rsidR="00833064">
              <w:rPr>
                <w:rFonts w:ascii="Times New Roman" w:hAnsi="Times New Roman"/>
                <w:sz w:val="24"/>
              </w:rPr>
              <w:t>10</w:t>
            </w:r>
          </w:p>
        </w:tc>
        <w:tc>
          <w:tcPr>
            <w:tcW w:w="1340" w:type="dxa"/>
          </w:tcPr>
          <w:p w14:paraId="11D3C197"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4,6</w:t>
            </w:r>
            <w:r w:rsidR="00C05CC5">
              <w:rPr>
                <w:rFonts w:ascii="Times New Roman" w:hAnsi="Times New Roman"/>
                <w:sz w:val="24"/>
              </w:rPr>
              <w:t>,8</w:t>
            </w:r>
          </w:p>
        </w:tc>
        <w:tc>
          <w:tcPr>
            <w:tcW w:w="4940" w:type="dxa"/>
          </w:tcPr>
          <w:p w14:paraId="03B667E5"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Accrual accounting; financial statements</w:t>
            </w:r>
          </w:p>
        </w:tc>
        <w:tc>
          <w:tcPr>
            <w:tcW w:w="460" w:type="dxa"/>
          </w:tcPr>
          <w:p w14:paraId="07BC6BD9"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30</w:t>
            </w:r>
          </w:p>
        </w:tc>
      </w:tr>
      <w:tr w:rsidR="00833064" w14:paraId="4AA99811" w14:textId="77777777">
        <w:trPr>
          <w:cantSplit/>
        </w:trPr>
        <w:tc>
          <w:tcPr>
            <w:tcW w:w="3060" w:type="dxa"/>
          </w:tcPr>
          <w:p w14:paraId="36C760B6" w14:textId="35F4945F" w:rsidR="00833064" w:rsidRDefault="00833064" w:rsidP="00D11029">
            <w:pPr>
              <w:pStyle w:val="List"/>
              <w:tabs>
                <w:tab w:val="right" w:pos="1710"/>
              </w:tabs>
              <w:spacing w:before="0" w:line="276" w:lineRule="auto"/>
              <w:ind w:left="0" w:firstLine="0"/>
              <w:jc w:val="left"/>
              <w:rPr>
                <w:rFonts w:ascii="Times New Roman" w:hAnsi="Times New Roman"/>
                <w:sz w:val="24"/>
              </w:rPr>
            </w:pPr>
            <w:r>
              <w:rPr>
                <w:rFonts w:ascii="Times New Roman" w:hAnsi="Times New Roman"/>
                <w:sz w:val="24"/>
              </w:rPr>
              <w:tab/>
              <w:t>2</w:t>
            </w:r>
            <w:r w:rsidR="00E70AA4">
              <w:rPr>
                <w:rFonts w:ascii="Times New Roman" w:hAnsi="Times New Roman"/>
                <w:sz w:val="24"/>
              </w:rPr>
              <w:t>–</w:t>
            </w:r>
            <w:r>
              <w:rPr>
                <w:rFonts w:ascii="Times New Roman" w:hAnsi="Times New Roman"/>
                <w:sz w:val="24"/>
              </w:rPr>
              <w:t>11</w:t>
            </w:r>
          </w:p>
        </w:tc>
        <w:tc>
          <w:tcPr>
            <w:tcW w:w="1340" w:type="dxa"/>
          </w:tcPr>
          <w:p w14:paraId="19D6079A" w14:textId="77777777" w:rsidR="00833064" w:rsidRDefault="00833064" w:rsidP="00D11029">
            <w:pPr>
              <w:pStyle w:val="List"/>
              <w:spacing w:before="0" w:line="276" w:lineRule="auto"/>
              <w:ind w:left="0" w:firstLine="0"/>
              <w:jc w:val="center"/>
              <w:rPr>
                <w:rFonts w:ascii="Times New Roman" w:hAnsi="Times New Roman"/>
                <w:sz w:val="24"/>
              </w:rPr>
            </w:pPr>
            <w:r>
              <w:rPr>
                <w:rFonts w:ascii="Times New Roman" w:hAnsi="Times New Roman"/>
                <w:sz w:val="24"/>
              </w:rPr>
              <w:t>8</w:t>
            </w:r>
          </w:p>
        </w:tc>
        <w:tc>
          <w:tcPr>
            <w:tcW w:w="4940" w:type="dxa"/>
          </w:tcPr>
          <w:p w14:paraId="42EE5E7C" w14:textId="77777777" w:rsidR="00833064" w:rsidRDefault="00833064" w:rsidP="00D11029">
            <w:pPr>
              <w:pStyle w:val="List"/>
              <w:spacing w:before="0" w:line="276" w:lineRule="auto"/>
              <w:ind w:left="0" w:firstLine="0"/>
              <w:jc w:val="left"/>
              <w:rPr>
                <w:rFonts w:ascii="Times New Roman" w:hAnsi="Times New Roman"/>
                <w:sz w:val="24"/>
              </w:rPr>
            </w:pPr>
            <w:r>
              <w:rPr>
                <w:rFonts w:ascii="Times New Roman" w:hAnsi="Times New Roman"/>
                <w:sz w:val="24"/>
              </w:rPr>
              <w:t>Cash versus accrual accounting</w:t>
            </w:r>
          </w:p>
        </w:tc>
        <w:tc>
          <w:tcPr>
            <w:tcW w:w="460" w:type="dxa"/>
          </w:tcPr>
          <w:p w14:paraId="4DAB9616" w14:textId="77777777" w:rsidR="00833064" w:rsidRDefault="00833064" w:rsidP="00D11029">
            <w:pPr>
              <w:pStyle w:val="List"/>
              <w:spacing w:before="0" w:line="276" w:lineRule="auto"/>
              <w:ind w:left="0" w:firstLine="0"/>
              <w:jc w:val="left"/>
              <w:rPr>
                <w:rFonts w:ascii="Times New Roman" w:hAnsi="Times New Roman"/>
                <w:sz w:val="24"/>
              </w:rPr>
            </w:pPr>
            <w:r>
              <w:rPr>
                <w:rFonts w:ascii="Times New Roman" w:hAnsi="Times New Roman"/>
                <w:sz w:val="24"/>
              </w:rPr>
              <w:t>15</w:t>
            </w:r>
          </w:p>
        </w:tc>
      </w:tr>
      <w:tr w:rsidR="00E11C0D" w14:paraId="19CAE4C2" w14:textId="77777777">
        <w:trPr>
          <w:cantSplit/>
        </w:trPr>
        <w:tc>
          <w:tcPr>
            <w:tcW w:w="3060" w:type="dxa"/>
          </w:tcPr>
          <w:p w14:paraId="673BA85A" w14:textId="02ECBF61" w:rsidR="00E11C0D" w:rsidRDefault="00E11C0D" w:rsidP="00D11029">
            <w:pPr>
              <w:pStyle w:val="List"/>
              <w:tabs>
                <w:tab w:val="left" w:pos="540"/>
                <w:tab w:val="right" w:pos="1710"/>
              </w:tabs>
              <w:spacing w:before="0" w:line="276" w:lineRule="auto"/>
              <w:ind w:left="0" w:firstLine="0"/>
              <w:jc w:val="left"/>
              <w:rPr>
                <w:rFonts w:ascii="Times New Roman" w:hAnsi="Times New Roman"/>
                <w:sz w:val="24"/>
              </w:rPr>
            </w:pPr>
            <w:r>
              <w:rPr>
                <w:color w:val="0000FF"/>
                <w:sz w:val="28"/>
              </w:rPr>
              <w:tab/>
            </w:r>
            <w:r>
              <w:rPr>
                <w:color w:val="0000FF"/>
                <w:sz w:val="28"/>
              </w:rPr>
              <w:sym w:font="Webdings" w:char="F098"/>
            </w:r>
            <w:r>
              <w:rPr>
                <w:color w:val="0000FF"/>
                <w:sz w:val="28"/>
              </w:rPr>
              <w:tab/>
            </w:r>
            <w:r>
              <w:rPr>
                <w:rFonts w:ascii="Times New Roman" w:hAnsi="Times New Roman"/>
                <w:sz w:val="24"/>
              </w:rPr>
              <w:t>2</w:t>
            </w:r>
            <w:r w:rsidR="00E70AA4">
              <w:rPr>
                <w:rFonts w:ascii="Times New Roman" w:hAnsi="Times New Roman"/>
                <w:sz w:val="24"/>
              </w:rPr>
              <w:t>–</w:t>
            </w:r>
            <w:r>
              <w:rPr>
                <w:rFonts w:ascii="Times New Roman" w:hAnsi="Times New Roman"/>
                <w:sz w:val="24"/>
              </w:rPr>
              <w:t>12</w:t>
            </w:r>
          </w:p>
        </w:tc>
        <w:tc>
          <w:tcPr>
            <w:tcW w:w="1340" w:type="dxa"/>
          </w:tcPr>
          <w:p w14:paraId="76B67F46"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8</w:t>
            </w:r>
          </w:p>
        </w:tc>
        <w:tc>
          <w:tcPr>
            <w:tcW w:w="4940" w:type="dxa"/>
          </w:tcPr>
          <w:p w14:paraId="523DA6ED"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Cash versus accrual accounting</w:t>
            </w:r>
          </w:p>
        </w:tc>
        <w:tc>
          <w:tcPr>
            <w:tcW w:w="460" w:type="dxa"/>
          </w:tcPr>
          <w:p w14:paraId="2239ADBD"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40</w:t>
            </w:r>
          </w:p>
        </w:tc>
      </w:tr>
      <w:tr w:rsidR="00E11C0D" w14:paraId="7CC9D663" w14:textId="77777777">
        <w:trPr>
          <w:cantSplit/>
        </w:trPr>
        <w:tc>
          <w:tcPr>
            <w:tcW w:w="3060" w:type="dxa"/>
          </w:tcPr>
          <w:p w14:paraId="17B6A9B1" w14:textId="4F76AEED" w:rsidR="00E11C0D" w:rsidRDefault="00E11C0D" w:rsidP="00D11029">
            <w:pPr>
              <w:pStyle w:val="List"/>
              <w:tabs>
                <w:tab w:val="right" w:pos="1710"/>
              </w:tabs>
              <w:spacing w:before="0" w:line="276" w:lineRule="auto"/>
              <w:ind w:left="0" w:firstLine="0"/>
              <w:jc w:val="left"/>
              <w:rPr>
                <w:rFonts w:ascii="Times New Roman" w:hAnsi="Times New Roman"/>
                <w:b/>
                <w:color w:val="FF0000"/>
                <w:sz w:val="24"/>
              </w:rPr>
            </w:pPr>
            <w:r>
              <w:rPr>
                <w:rFonts w:ascii="Times New Roman" w:hAnsi="Times New Roman"/>
                <w:sz w:val="24"/>
              </w:rPr>
              <w:tab/>
              <w:t>2</w:t>
            </w:r>
            <w:r w:rsidR="00E70AA4">
              <w:rPr>
                <w:rFonts w:ascii="Times New Roman" w:hAnsi="Times New Roman"/>
                <w:sz w:val="24"/>
              </w:rPr>
              <w:t>–</w:t>
            </w:r>
            <w:r>
              <w:rPr>
                <w:rFonts w:ascii="Times New Roman" w:hAnsi="Times New Roman"/>
                <w:sz w:val="24"/>
              </w:rPr>
              <w:t>13</w:t>
            </w:r>
          </w:p>
        </w:tc>
        <w:tc>
          <w:tcPr>
            <w:tcW w:w="1340" w:type="dxa"/>
          </w:tcPr>
          <w:p w14:paraId="55989C27"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A</w:t>
            </w:r>
          </w:p>
        </w:tc>
        <w:tc>
          <w:tcPr>
            <w:tcW w:w="4940" w:type="dxa"/>
          </w:tcPr>
          <w:p w14:paraId="5AAB6E7D" w14:textId="77777777" w:rsidR="00E11C0D" w:rsidRDefault="00EF4ABC" w:rsidP="00D11029">
            <w:pPr>
              <w:pStyle w:val="List"/>
              <w:spacing w:before="0" w:line="276" w:lineRule="auto"/>
              <w:ind w:left="0" w:firstLine="0"/>
              <w:jc w:val="left"/>
              <w:rPr>
                <w:rFonts w:ascii="Times New Roman" w:hAnsi="Times New Roman"/>
                <w:sz w:val="24"/>
              </w:rPr>
            </w:pPr>
            <w:r>
              <w:rPr>
                <w:rFonts w:ascii="Times New Roman" w:hAnsi="Times New Roman"/>
                <w:sz w:val="24"/>
              </w:rPr>
              <w:t xml:space="preserve">Worksheet [Based on Appendix </w:t>
            </w:r>
            <w:r w:rsidR="00C82509">
              <w:rPr>
                <w:rFonts w:ascii="Times New Roman" w:hAnsi="Times New Roman"/>
                <w:sz w:val="24"/>
              </w:rPr>
              <w:t>2</w:t>
            </w:r>
            <w:r w:rsidR="00E11C0D">
              <w:rPr>
                <w:rFonts w:ascii="Times New Roman" w:hAnsi="Times New Roman"/>
                <w:sz w:val="24"/>
              </w:rPr>
              <w:t>A]</w:t>
            </w:r>
          </w:p>
        </w:tc>
        <w:tc>
          <w:tcPr>
            <w:tcW w:w="460" w:type="dxa"/>
          </w:tcPr>
          <w:p w14:paraId="7DBAA7F1"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40</w:t>
            </w:r>
          </w:p>
        </w:tc>
      </w:tr>
    </w:tbl>
    <w:p w14:paraId="66328E52" w14:textId="77777777" w:rsidR="00E11C0D" w:rsidRDefault="00E11C0D">
      <w:pPr>
        <w:keepNext/>
        <w:keepLines/>
        <w:tabs>
          <w:tab w:val="left" w:pos="180"/>
          <w:tab w:val="decimal" w:pos="800"/>
          <w:tab w:val="left" w:pos="1080"/>
          <w:tab w:val="decimal" w:pos="4320"/>
          <w:tab w:val="left" w:pos="4500"/>
          <w:tab w:val="right" w:pos="6660"/>
          <w:tab w:val="left" w:pos="7020"/>
        </w:tabs>
        <w:jc w:val="both"/>
      </w:pPr>
    </w:p>
    <w:p w14:paraId="3C8AD175" w14:textId="77777777" w:rsidR="00E11C0D" w:rsidRDefault="00E11C0D">
      <w:pPr>
        <w:keepNext/>
        <w:keepLines/>
        <w:tabs>
          <w:tab w:val="left" w:pos="180"/>
          <w:tab w:val="decimal" w:pos="800"/>
          <w:tab w:val="left" w:pos="1080"/>
          <w:tab w:val="decimal" w:pos="4320"/>
          <w:tab w:val="left" w:pos="4500"/>
          <w:tab w:val="right" w:pos="6660"/>
          <w:tab w:val="left" w:pos="7020"/>
        </w:tabs>
        <w:jc w:val="both"/>
        <w:rPr>
          <w:color w:val="0000FF"/>
        </w:rPr>
      </w:pPr>
      <w:r>
        <w:tab/>
      </w:r>
      <w:r>
        <w:tab/>
      </w:r>
      <w:r>
        <w:tab/>
        <w:t xml:space="preserve">  </w:t>
      </w:r>
      <w:r>
        <w:rPr>
          <w:color w:val="0000FF"/>
          <w:sz w:val="28"/>
        </w:rPr>
        <w:sym w:font="Webdings" w:char="F098"/>
      </w:r>
      <w:r>
        <w:t xml:space="preserve">   </w:t>
      </w:r>
      <w:r>
        <w:rPr>
          <w:color w:val="0000FF"/>
        </w:rPr>
        <w:t>Star Problems</w:t>
      </w:r>
    </w:p>
    <w:p w14:paraId="34923E09" w14:textId="77777777" w:rsidR="00E11C0D" w:rsidRDefault="00E11C0D">
      <w:pPr>
        <w:pStyle w:val="Text"/>
        <w:tabs>
          <w:tab w:val="left" w:pos="1160"/>
          <w:tab w:val="center" w:pos="3680"/>
          <w:tab w:val="left" w:pos="6120"/>
          <w:tab w:val="left" w:pos="8730"/>
        </w:tabs>
        <w:spacing w:before="240"/>
        <w:ind w:left="86" w:firstLine="0"/>
        <w:rPr>
          <w:rFonts w:ascii="Times New Roman" w:hAnsi="Times New Roman"/>
          <w:b/>
          <w:color w:val="0000FF"/>
          <w:sz w:val="24"/>
        </w:rPr>
      </w:pPr>
      <w:r>
        <w:rPr>
          <w:rFonts w:ascii="Times New Roman" w:hAnsi="Times New Roman"/>
          <w:b/>
          <w:color w:val="0000FF"/>
          <w:sz w:val="24"/>
        </w:rPr>
        <w:tab/>
      </w:r>
      <w:r>
        <w:rPr>
          <w:rFonts w:ascii="Times New Roman" w:hAnsi="Times New Roman"/>
          <w:b/>
          <w:color w:val="0000FF"/>
          <w:sz w:val="24"/>
        </w:rPr>
        <w:tab/>
        <w:t>Learning</w:t>
      </w:r>
      <w:r>
        <w:rPr>
          <w:rFonts w:ascii="Times New Roman" w:hAnsi="Times New Roman"/>
          <w:b/>
          <w:color w:val="0000FF"/>
          <w:sz w:val="24"/>
        </w:rPr>
        <w:tab/>
      </w:r>
      <w:r>
        <w:rPr>
          <w:rFonts w:ascii="Times New Roman" w:hAnsi="Times New Roman"/>
          <w:b/>
          <w:color w:val="0000FF"/>
          <w:sz w:val="24"/>
        </w:rPr>
        <w:tab/>
        <w:t xml:space="preserve"> Est. time</w:t>
      </w:r>
      <w:r>
        <w:rPr>
          <w:rFonts w:ascii="Times New Roman" w:hAnsi="Times New Roman"/>
          <w:b/>
          <w:color w:val="0000FF"/>
          <w:sz w:val="24"/>
        </w:rPr>
        <w:br/>
      </w:r>
      <w:r>
        <w:rPr>
          <w:rFonts w:ascii="Times New Roman" w:hAnsi="Times New Roman"/>
          <w:b/>
          <w:color w:val="0000FF"/>
          <w:sz w:val="24"/>
        </w:rPr>
        <w:tab/>
      </w:r>
      <w:r>
        <w:rPr>
          <w:rFonts w:ascii="Times New Roman" w:hAnsi="Times New Roman"/>
          <w:b/>
          <w:color w:val="FF0000"/>
          <w:sz w:val="24"/>
        </w:rPr>
        <w:t>Cases</w:t>
      </w:r>
      <w:r>
        <w:rPr>
          <w:rFonts w:ascii="Times New Roman" w:hAnsi="Times New Roman"/>
          <w:b/>
          <w:color w:val="0000FF"/>
          <w:sz w:val="24"/>
        </w:rPr>
        <w:tab/>
        <w:t>Objective(s)</w:t>
      </w:r>
      <w:r>
        <w:rPr>
          <w:rFonts w:ascii="Times New Roman" w:hAnsi="Times New Roman"/>
          <w:b/>
          <w:color w:val="0000FF"/>
          <w:sz w:val="24"/>
        </w:rPr>
        <w:tab/>
        <w:t>Topic</w:t>
      </w:r>
      <w:r>
        <w:rPr>
          <w:rFonts w:ascii="Times New Roman" w:hAnsi="Times New Roman"/>
          <w:b/>
          <w:color w:val="0000FF"/>
          <w:sz w:val="24"/>
        </w:rPr>
        <w:tab/>
        <w:t xml:space="preserve">     (min.)</w:t>
      </w:r>
    </w:p>
    <w:tbl>
      <w:tblPr>
        <w:tblW w:w="0" w:type="auto"/>
        <w:tblLayout w:type="fixed"/>
        <w:tblCellMar>
          <w:left w:w="80" w:type="dxa"/>
          <w:right w:w="80" w:type="dxa"/>
        </w:tblCellMar>
        <w:tblLook w:val="0000" w:firstRow="0" w:lastRow="0" w:firstColumn="0" w:lastColumn="0" w:noHBand="0" w:noVBand="0"/>
      </w:tblPr>
      <w:tblGrid>
        <w:gridCol w:w="3140"/>
        <w:gridCol w:w="1260"/>
        <w:gridCol w:w="4940"/>
        <w:gridCol w:w="370"/>
      </w:tblGrid>
      <w:tr w:rsidR="00E11C0D" w14:paraId="6C9DAA15" w14:textId="77777777" w:rsidTr="00157A84">
        <w:trPr>
          <w:cantSplit/>
        </w:trPr>
        <w:tc>
          <w:tcPr>
            <w:tcW w:w="3140" w:type="dxa"/>
          </w:tcPr>
          <w:p w14:paraId="6962B283" w14:textId="172186E8"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Judgment Case 2</w:t>
            </w:r>
            <w:r w:rsidR="00E70AA4">
              <w:rPr>
                <w:rFonts w:ascii="Times New Roman" w:hAnsi="Times New Roman"/>
                <w:sz w:val="24"/>
              </w:rPr>
              <w:t>–</w:t>
            </w:r>
            <w:r>
              <w:rPr>
                <w:rFonts w:ascii="Times New Roman" w:hAnsi="Times New Roman"/>
                <w:sz w:val="24"/>
              </w:rPr>
              <w:t>1</w:t>
            </w:r>
          </w:p>
        </w:tc>
        <w:tc>
          <w:tcPr>
            <w:tcW w:w="1260" w:type="dxa"/>
          </w:tcPr>
          <w:p w14:paraId="0A67443A" w14:textId="77777777" w:rsidR="00E11C0D" w:rsidRDefault="00EB49DC" w:rsidP="00D11029">
            <w:pPr>
              <w:pStyle w:val="List"/>
              <w:spacing w:before="0" w:line="276" w:lineRule="auto"/>
              <w:ind w:left="0" w:firstLine="0"/>
              <w:jc w:val="center"/>
              <w:rPr>
                <w:rFonts w:ascii="Times New Roman" w:hAnsi="Times New Roman"/>
                <w:sz w:val="24"/>
              </w:rPr>
            </w:pPr>
            <w:r>
              <w:rPr>
                <w:rFonts w:ascii="Times New Roman" w:hAnsi="Times New Roman"/>
                <w:sz w:val="24"/>
              </w:rPr>
              <w:t>4,</w:t>
            </w:r>
            <w:r w:rsidR="00E11C0D">
              <w:rPr>
                <w:rFonts w:ascii="Times New Roman" w:hAnsi="Times New Roman"/>
                <w:sz w:val="24"/>
              </w:rPr>
              <w:t>8</w:t>
            </w:r>
          </w:p>
        </w:tc>
        <w:tc>
          <w:tcPr>
            <w:tcW w:w="4940" w:type="dxa"/>
          </w:tcPr>
          <w:p w14:paraId="36B1297B"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Cash versus accrual</w:t>
            </w:r>
            <w:r w:rsidR="00C82509">
              <w:rPr>
                <w:rFonts w:ascii="Times New Roman" w:hAnsi="Times New Roman"/>
                <w:sz w:val="24"/>
              </w:rPr>
              <w:t xml:space="preserve"> accounting</w:t>
            </w:r>
            <w:r>
              <w:rPr>
                <w:rFonts w:ascii="Times New Roman" w:hAnsi="Times New Roman"/>
                <w:sz w:val="24"/>
              </w:rPr>
              <w:t>; adjusting entries</w:t>
            </w:r>
          </w:p>
        </w:tc>
        <w:tc>
          <w:tcPr>
            <w:tcW w:w="370" w:type="dxa"/>
          </w:tcPr>
          <w:p w14:paraId="4591274E" w14:textId="77777777" w:rsidR="00E11C0D" w:rsidRDefault="00E11C0D" w:rsidP="00D11029">
            <w:pPr>
              <w:pStyle w:val="List"/>
              <w:spacing w:before="0" w:line="276" w:lineRule="auto"/>
              <w:ind w:left="0" w:right="-80" w:firstLine="0"/>
              <w:jc w:val="left"/>
              <w:rPr>
                <w:rFonts w:ascii="Times New Roman" w:hAnsi="Times New Roman"/>
                <w:sz w:val="24"/>
              </w:rPr>
            </w:pPr>
            <w:r>
              <w:rPr>
                <w:rFonts w:ascii="Times New Roman" w:hAnsi="Times New Roman"/>
                <w:sz w:val="24"/>
              </w:rPr>
              <w:t>20</w:t>
            </w:r>
          </w:p>
        </w:tc>
      </w:tr>
      <w:tr w:rsidR="00E11C0D" w14:paraId="67C017CE" w14:textId="77777777" w:rsidTr="00157A84">
        <w:trPr>
          <w:cantSplit/>
        </w:trPr>
        <w:tc>
          <w:tcPr>
            <w:tcW w:w="3140" w:type="dxa"/>
          </w:tcPr>
          <w:p w14:paraId="7792E428" w14:textId="7C411D5D"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Judgment Case 2</w:t>
            </w:r>
            <w:r w:rsidR="00E70AA4">
              <w:rPr>
                <w:rFonts w:ascii="Times New Roman" w:hAnsi="Times New Roman"/>
                <w:sz w:val="24"/>
              </w:rPr>
              <w:t>–</w:t>
            </w:r>
            <w:r>
              <w:rPr>
                <w:rFonts w:ascii="Times New Roman" w:hAnsi="Times New Roman"/>
                <w:sz w:val="24"/>
              </w:rPr>
              <w:t>2</w:t>
            </w:r>
          </w:p>
        </w:tc>
        <w:tc>
          <w:tcPr>
            <w:tcW w:w="1260" w:type="dxa"/>
          </w:tcPr>
          <w:p w14:paraId="5947CE89"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8</w:t>
            </w:r>
          </w:p>
        </w:tc>
        <w:tc>
          <w:tcPr>
            <w:tcW w:w="4940" w:type="dxa"/>
          </w:tcPr>
          <w:p w14:paraId="32CB4F49" w14:textId="691063A1"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Cash versus accrual</w:t>
            </w:r>
            <w:r w:rsidR="00C82509">
              <w:rPr>
                <w:rFonts w:ascii="Times New Roman" w:hAnsi="Times New Roman"/>
                <w:sz w:val="24"/>
              </w:rPr>
              <w:t xml:space="preserve"> accounting</w:t>
            </w:r>
          </w:p>
        </w:tc>
        <w:tc>
          <w:tcPr>
            <w:tcW w:w="370" w:type="dxa"/>
          </w:tcPr>
          <w:p w14:paraId="3CAD847A" w14:textId="77777777" w:rsidR="00E11C0D" w:rsidRDefault="00E11C0D" w:rsidP="00D11029">
            <w:pPr>
              <w:pStyle w:val="List"/>
              <w:spacing w:before="0" w:line="276" w:lineRule="auto"/>
              <w:ind w:left="0" w:right="-80" w:firstLine="0"/>
              <w:jc w:val="left"/>
              <w:rPr>
                <w:rFonts w:ascii="Times New Roman" w:hAnsi="Times New Roman"/>
                <w:sz w:val="24"/>
              </w:rPr>
            </w:pPr>
            <w:r>
              <w:rPr>
                <w:rFonts w:ascii="Times New Roman" w:hAnsi="Times New Roman"/>
                <w:sz w:val="24"/>
              </w:rPr>
              <w:t>30</w:t>
            </w:r>
          </w:p>
        </w:tc>
      </w:tr>
      <w:tr w:rsidR="00E11C0D" w14:paraId="2C2414A5" w14:textId="77777777" w:rsidTr="00157A84">
        <w:trPr>
          <w:cantSplit/>
        </w:trPr>
        <w:tc>
          <w:tcPr>
            <w:tcW w:w="3140" w:type="dxa"/>
          </w:tcPr>
          <w:p w14:paraId="4F5E31B8" w14:textId="34CB189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Communication Case 2</w:t>
            </w:r>
            <w:r w:rsidR="00E70AA4">
              <w:rPr>
                <w:rFonts w:ascii="Times New Roman" w:hAnsi="Times New Roman"/>
                <w:sz w:val="24"/>
              </w:rPr>
              <w:t>–</w:t>
            </w:r>
            <w:r>
              <w:rPr>
                <w:rFonts w:ascii="Times New Roman" w:hAnsi="Times New Roman"/>
                <w:sz w:val="24"/>
              </w:rPr>
              <w:t>3</w:t>
            </w:r>
          </w:p>
        </w:tc>
        <w:tc>
          <w:tcPr>
            <w:tcW w:w="1260" w:type="dxa"/>
          </w:tcPr>
          <w:p w14:paraId="6BA651A8" w14:textId="77777777" w:rsidR="00E11C0D" w:rsidRDefault="00E11C0D" w:rsidP="00D11029">
            <w:pPr>
              <w:pStyle w:val="List"/>
              <w:spacing w:before="0" w:line="276" w:lineRule="auto"/>
              <w:ind w:left="0" w:firstLine="0"/>
              <w:jc w:val="center"/>
              <w:rPr>
                <w:rFonts w:ascii="Times New Roman" w:hAnsi="Times New Roman"/>
                <w:sz w:val="24"/>
              </w:rPr>
            </w:pPr>
            <w:r>
              <w:rPr>
                <w:rFonts w:ascii="Times New Roman" w:hAnsi="Times New Roman"/>
                <w:sz w:val="24"/>
              </w:rPr>
              <w:t>4</w:t>
            </w:r>
          </w:p>
        </w:tc>
        <w:tc>
          <w:tcPr>
            <w:tcW w:w="4940" w:type="dxa"/>
          </w:tcPr>
          <w:p w14:paraId="669796DC" w14:textId="77777777" w:rsidR="00E11C0D" w:rsidRDefault="00E11C0D" w:rsidP="00D11029">
            <w:pPr>
              <w:pStyle w:val="List"/>
              <w:spacing w:before="0" w:line="276" w:lineRule="auto"/>
              <w:ind w:left="0" w:firstLine="0"/>
              <w:jc w:val="left"/>
              <w:rPr>
                <w:rFonts w:ascii="Times New Roman" w:hAnsi="Times New Roman"/>
                <w:sz w:val="24"/>
              </w:rPr>
            </w:pPr>
            <w:r>
              <w:rPr>
                <w:rFonts w:ascii="Times New Roman" w:hAnsi="Times New Roman"/>
                <w:sz w:val="24"/>
              </w:rPr>
              <w:t>Adjusting entries</w:t>
            </w:r>
          </w:p>
        </w:tc>
        <w:tc>
          <w:tcPr>
            <w:tcW w:w="370" w:type="dxa"/>
          </w:tcPr>
          <w:p w14:paraId="60836770" w14:textId="77777777" w:rsidR="00E11C0D" w:rsidRDefault="00E11C0D" w:rsidP="00D11029">
            <w:pPr>
              <w:pStyle w:val="List"/>
              <w:spacing w:before="0" w:line="276" w:lineRule="auto"/>
              <w:ind w:left="0" w:right="-80" w:firstLine="0"/>
              <w:jc w:val="left"/>
              <w:rPr>
                <w:rFonts w:ascii="Times New Roman" w:hAnsi="Times New Roman"/>
                <w:sz w:val="24"/>
              </w:rPr>
            </w:pPr>
            <w:r>
              <w:rPr>
                <w:rFonts w:ascii="Times New Roman" w:hAnsi="Times New Roman"/>
                <w:sz w:val="24"/>
              </w:rPr>
              <w:t>20</w:t>
            </w:r>
          </w:p>
        </w:tc>
      </w:tr>
      <w:tr w:rsidR="00157A84" w14:paraId="070CFC1E" w14:textId="77777777" w:rsidTr="00157A84">
        <w:trPr>
          <w:cantSplit/>
        </w:trPr>
        <w:tc>
          <w:tcPr>
            <w:tcW w:w="3140" w:type="dxa"/>
          </w:tcPr>
          <w:p w14:paraId="1194C588" w14:textId="236C1670" w:rsidR="00157A84" w:rsidRPr="00157A84" w:rsidRDefault="00157A84" w:rsidP="00D11029">
            <w:pPr>
              <w:pStyle w:val="List"/>
              <w:spacing w:before="0" w:line="276" w:lineRule="auto"/>
              <w:ind w:left="0" w:firstLine="0"/>
              <w:jc w:val="left"/>
              <w:rPr>
                <w:rFonts w:ascii="Times New Roman" w:hAnsi="Times New Roman"/>
                <w:b/>
                <w:color w:val="FF0000"/>
                <w:sz w:val="28"/>
                <w:szCs w:val="28"/>
              </w:rPr>
            </w:pPr>
            <w:r>
              <w:rPr>
                <w:rFonts w:ascii="Times New Roman" w:hAnsi="Times New Roman"/>
                <w:b/>
                <w:color w:val="FF0000"/>
                <w:sz w:val="28"/>
                <w:szCs w:val="28"/>
              </w:rPr>
              <w:t>Target Case</w:t>
            </w:r>
          </w:p>
        </w:tc>
        <w:tc>
          <w:tcPr>
            <w:tcW w:w="1260" w:type="dxa"/>
          </w:tcPr>
          <w:p w14:paraId="136AA117" w14:textId="5EC1C719" w:rsidR="00157A84" w:rsidRDefault="00157A84" w:rsidP="00D11029">
            <w:pPr>
              <w:pStyle w:val="List"/>
              <w:spacing w:before="0" w:line="276" w:lineRule="auto"/>
              <w:ind w:left="0" w:firstLine="0"/>
              <w:jc w:val="center"/>
              <w:rPr>
                <w:rFonts w:ascii="Times New Roman" w:hAnsi="Times New Roman"/>
                <w:sz w:val="24"/>
              </w:rPr>
            </w:pPr>
            <w:r>
              <w:rPr>
                <w:rFonts w:ascii="Times New Roman" w:hAnsi="Times New Roman"/>
                <w:sz w:val="24"/>
              </w:rPr>
              <w:t>4,6</w:t>
            </w:r>
          </w:p>
        </w:tc>
        <w:tc>
          <w:tcPr>
            <w:tcW w:w="4940" w:type="dxa"/>
          </w:tcPr>
          <w:p w14:paraId="7CB2A90C" w14:textId="4AFFE02D" w:rsidR="00157A84" w:rsidRPr="00157A84" w:rsidRDefault="00157A84" w:rsidP="00D11029">
            <w:pPr>
              <w:pStyle w:val="List"/>
              <w:spacing w:before="0" w:line="276" w:lineRule="auto"/>
              <w:ind w:left="0" w:firstLine="0"/>
              <w:jc w:val="left"/>
              <w:rPr>
                <w:rFonts w:ascii="Times New Roman" w:hAnsi="Times New Roman"/>
                <w:color w:val="FF0000"/>
                <w:sz w:val="24"/>
              </w:rPr>
            </w:pPr>
            <w:r>
              <w:rPr>
                <w:rFonts w:ascii="Times New Roman" w:hAnsi="Times New Roman"/>
                <w:color w:val="FF0000"/>
                <w:sz w:val="24"/>
              </w:rPr>
              <w:t>Target</w:t>
            </w:r>
            <w:bookmarkStart w:id="1" w:name="_GoBack"/>
            <w:bookmarkEnd w:id="1"/>
          </w:p>
        </w:tc>
        <w:tc>
          <w:tcPr>
            <w:tcW w:w="370" w:type="dxa"/>
          </w:tcPr>
          <w:p w14:paraId="6D0C2C50" w14:textId="596B26CD" w:rsidR="00157A84" w:rsidRDefault="00157A84" w:rsidP="00D11029">
            <w:pPr>
              <w:pStyle w:val="List"/>
              <w:spacing w:before="0" w:line="276" w:lineRule="auto"/>
              <w:ind w:left="0" w:right="-80" w:firstLine="0"/>
              <w:jc w:val="left"/>
              <w:rPr>
                <w:rFonts w:ascii="Times New Roman" w:hAnsi="Times New Roman"/>
                <w:sz w:val="24"/>
              </w:rPr>
            </w:pPr>
            <w:r>
              <w:rPr>
                <w:rFonts w:ascii="Times New Roman" w:hAnsi="Times New Roman"/>
                <w:sz w:val="24"/>
              </w:rPr>
              <w:t>30</w:t>
            </w:r>
          </w:p>
        </w:tc>
      </w:tr>
      <w:tr w:rsidR="00157A84" w14:paraId="0B5DAABF" w14:textId="77777777" w:rsidTr="00157A84">
        <w:trPr>
          <w:cantSplit/>
        </w:trPr>
        <w:tc>
          <w:tcPr>
            <w:tcW w:w="3140" w:type="dxa"/>
          </w:tcPr>
          <w:p w14:paraId="61736EC5" w14:textId="04A5913F" w:rsidR="00157A84" w:rsidRPr="00157A84" w:rsidRDefault="00157A84" w:rsidP="00D11029">
            <w:pPr>
              <w:pStyle w:val="List"/>
              <w:spacing w:before="0" w:line="276" w:lineRule="auto"/>
              <w:ind w:left="0" w:firstLine="0"/>
              <w:jc w:val="left"/>
              <w:rPr>
                <w:rFonts w:ascii="Times New Roman" w:hAnsi="Times New Roman"/>
                <w:b/>
                <w:color w:val="FF0000"/>
                <w:sz w:val="28"/>
                <w:szCs w:val="28"/>
              </w:rPr>
            </w:pPr>
            <w:r>
              <w:rPr>
                <w:rFonts w:ascii="Times New Roman" w:hAnsi="Times New Roman"/>
                <w:b/>
                <w:color w:val="FF0000"/>
                <w:sz w:val="28"/>
                <w:szCs w:val="28"/>
              </w:rPr>
              <w:t>Air France–KLM Case</w:t>
            </w:r>
          </w:p>
        </w:tc>
        <w:tc>
          <w:tcPr>
            <w:tcW w:w="1260" w:type="dxa"/>
          </w:tcPr>
          <w:p w14:paraId="246D68AA" w14:textId="5547ECDF" w:rsidR="00157A84" w:rsidRDefault="00157A84" w:rsidP="00D11029">
            <w:pPr>
              <w:pStyle w:val="List"/>
              <w:spacing w:before="0" w:line="276" w:lineRule="auto"/>
              <w:ind w:left="0" w:firstLine="0"/>
              <w:jc w:val="center"/>
              <w:rPr>
                <w:rFonts w:ascii="Times New Roman" w:hAnsi="Times New Roman"/>
                <w:sz w:val="24"/>
              </w:rPr>
            </w:pPr>
            <w:r>
              <w:rPr>
                <w:rFonts w:ascii="Times New Roman" w:hAnsi="Times New Roman"/>
                <w:sz w:val="24"/>
              </w:rPr>
              <w:t>9</w:t>
            </w:r>
          </w:p>
        </w:tc>
        <w:tc>
          <w:tcPr>
            <w:tcW w:w="4940" w:type="dxa"/>
          </w:tcPr>
          <w:p w14:paraId="14550738" w14:textId="7DD96511" w:rsidR="00157A84" w:rsidRPr="00157A84" w:rsidRDefault="00157A84" w:rsidP="00D11029">
            <w:pPr>
              <w:pStyle w:val="List"/>
              <w:spacing w:before="0" w:line="276" w:lineRule="auto"/>
              <w:ind w:left="0" w:firstLine="0"/>
              <w:jc w:val="left"/>
              <w:rPr>
                <w:rFonts w:ascii="Times New Roman" w:hAnsi="Times New Roman"/>
                <w:color w:val="FF0000"/>
                <w:sz w:val="24"/>
              </w:rPr>
            </w:pPr>
            <w:r>
              <w:rPr>
                <w:rFonts w:ascii="Times New Roman" w:hAnsi="Times New Roman"/>
                <w:color w:val="auto"/>
                <w:sz w:val="24"/>
              </w:rPr>
              <w:t xml:space="preserve">IFRS; </w:t>
            </w:r>
            <w:r>
              <w:rPr>
                <w:rFonts w:ascii="Times New Roman" w:hAnsi="Times New Roman"/>
                <w:color w:val="FF0000"/>
                <w:sz w:val="24"/>
              </w:rPr>
              <w:t>Air France–KLM</w:t>
            </w:r>
          </w:p>
        </w:tc>
        <w:tc>
          <w:tcPr>
            <w:tcW w:w="370" w:type="dxa"/>
          </w:tcPr>
          <w:p w14:paraId="1D02B16F" w14:textId="7EBC7BF5" w:rsidR="00157A84" w:rsidRDefault="00157A84" w:rsidP="00D11029">
            <w:pPr>
              <w:pStyle w:val="List"/>
              <w:spacing w:before="0" w:line="276" w:lineRule="auto"/>
              <w:ind w:left="0" w:right="-80" w:firstLine="0"/>
              <w:jc w:val="left"/>
              <w:rPr>
                <w:rFonts w:ascii="Times New Roman" w:hAnsi="Times New Roman"/>
                <w:sz w:val="24"/>
              </w:rPr>
            </w:pPr>
            <w:r>
              <w:rPr>
                <w:rFonts w:ascii="Times New Roman" w:hAnsi="Times New Roman"/>
                <w:sz w:val="24"/>
              </w:rPr>
              <w:t>30</w:t>
            </w:r>
          </w:p>
        </w:tc>
      </w:tr>
    </w:tbl>
    <w:p w14:paraId="7F38D96D" w14:textId="460A4C97" w:rsidR="00E11C0D" w:rsidRPr="00157A84" w:rsidRDefault="00157A84">
      <w:pPr>
        <w:pStyle w:val="normaltext"/>
        <w:keepNext/>
        <w:keepLines/>
        <w:tabs>
          <w:tab w:val="clear" w:pos="360"/>
          <w:tab w:val="left" w:pos="180"/>
          <w:tab w:val="decimal" w:pos="800"/>
          <w:tab w:val="left" w:pos="1080"/>
          <w:tab w:val="decimal" w:pos="4320"/>
          <w:tab w:val="left" w:pos="4500"/>
          <w:tab w:val="right" w:pos="6660"/>
          <w:tab w:val="left" w:pos="7020"/>
        </w:tabs>
        <w:rPr>
          <w:b/>
          <w:color w:val="FF0000"/>
          <w:sz w:val="28"/>
          <w:szCs w:val="28"/>
        </w:rPr>
      </w:pPr>
      <w:r>
        <w:rPr>
          <w:b/>
          <w:color w:val="FF0000"/>
          <w:sz w:val="28"/>
          <w:szCs w:val="28"/>
        </w:rPr>
        <w:tab/>
      </w:r>
    </w:p>
    <w:sectPr w:rsidR="00E11C0D" w:rsidRPr="00157A84" w:rsidSect="00D300DA">
      <w:headerReference w:type="default" r:id="rId9"/>
      <w:footerReference w:type="even" r:id="rId10"/>
      <w:footerReference w:type="default" r:id="rId11"/>
      <w:footerReference w:type="first" r:id="rId12"/>
      <w:pgSz w:w="12240" w:h="15840"/>
      <w:pgMar w:top="1440" w:right="720" w:bottom="1440" w:left="1800" w:header="720" w:footer="720" w:gutter="0"/>
      <w:pgNumType w:start="1"/>
      <w:cols w:space="720"/>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44AEA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CC5D6C" w14:textId="77777777" w:rsidR="000C6E92" w:rsidRDefault="000C6E92">
      <w:r>
        <w:separator/>
      </w:r>
    </w:p>
  </w:endnote>
  <w:endnote w:type="continuationSeparator" w:id="0">
    <w:p w14:paraId="6828F9DC" w14:textId="77777777" w:rsidR="000C6E92" w:rsidRDefault="000C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onotype Sorts">
    <w:panose1 w:val="01010601010101010101"/>
    <w:charset w:val="02"/>
    <w:family w:val="auto"/>
    <w:pitch w:val="variable"/>
    <w:sig w:usb0="00000000" w:usb1="10000000" w:usb2="00000000" w:usb3="00000000" w:csb0="80000000" w:csb1="00000000"/>
  </w:font>
  <w:font w:name="MS Serif">
    <w:altName w:val="Calibri"/>
    <w:panose1 w:val="00000000000000000000"/>
    <w:charset w:val="4D"/>
    <w:family w:val="roman"/>
    <w:notTrueType/>
    <w:pitch w:val="variable"/>
    <w:sig w:usb0="00000003" w:usb1="00000000" w:usb2="00000000" w:usb3="00000000" w:csb0="00000001" w:csb1="00000000"/>
  </w:font>
  <w:font w:name="Palatino">
    <w:panose1 w:val="02000500000000000000"/>
    <w:charset w:val="00"/>
    <w:family w:val="auto"/>
    <w:pitch w:val="variable"/>
    <w:sig w:usb0="A00002FF" w:usb1="7800205A" w:usb2="14600000" w:usb3="00000000" w:csb0="00000193"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Webdings">
    <w:panose1 w:val="05030102010509060703"/>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F3D96" w14:textId="77777777" w:rsidR="000C6E92" w:rsidRPr="00C623E6" w:rsidRDefault="000C6E92" w:rsidP="002A19D3">
    <w:pPr>
      <w:pStyle w:val="Footer"/>
      <w:tabs>
        <w:tab w:val="clear" w:pos="4320"/>
        <w:tab w:val="clear" w:pos="8640"/>
        <w:tab w:val="left" w:pos="3600"/>
        <w:tab w:val="right" w:pos="9720"/>
      </w:tabs>
      <w:rPr>
        <w:i/>
        <w:sz w:val="18"/>
      </w:rPr>
    </w:pPr>
    <w:r>
      <w:rPr>
        <w:i/>
        <w:sz w:val="18"/>
      </w:rPr>
      <w:t>2</w:t>
    </w:r>
    <w:r w:rsidRPr="00C623E6">
      <w:rPr>
        <w:i/>
        <w:sz w:val="18"/>
      </w:rPr>
      <w:t>-</w:t>
    </w:r>
    <w:r w:rsidRPr="00C623E6">
      <w:rPr>
        <w:i/>
        <w:sz w:val="18"/>
      </w:rPr>
      <w:fldChar w:fldCharType="begin"/>
    </w:r>
    <w:r w:rsidRPr="00C623E6">
      <w:rPr>
        <w:i/>
        <w:sz w:val="18"/>
      </w:rPr>
      <w:instrText>page \\* arabic</w:instrText>
    </w:r>
    <w:r w:rsidRPr="00C623E6">
      <w:rPr>
        <w:i/>
        <w:sz w:val="18"/>
      </w:rPr>
      <w:fldChar w:fldCharType="separate"/>
    </w:r>
    <w:r w:rsidR="00157A84">
      <w:rPr>
        <w:i/>
        <w:noProof/>
        <w:sz w:val="18"/>
      </w:rPr>
      <w:t>8</w:t>
    </w:r>
    <w:r w:rsidRPr="00C623E6">
      <w:rPr>
        <w:i/>
        <w:sz w:val="18"/>
      </w:rPr>
      <w:fldChar w:fldCharType="end"/>
    </w:r>
    <w:r>
      <w:rPr>
        <w:i/>
        <w:sz w:val="18"/>
      </w:rPr>
      <w:tab/>
    </w:r>
    <w:r>
      <w:rPr>
        <w:i/>
        <w:sz w:val="18"/>
      </w:rPr>
      <w:tab/>
      <w:t>Intermediate Accounting, 9</w:t>
    </w:r>
    <w:r w:rsidRPr="00C623E6">
      <w:rPr>
        <w:i/>
        <w:sz w:val="18"/>
      </w:rPr>
      <w:t>/e</w:t>
    </w:r>
  </w:p>
  <w:p w14:paraId="0DBA770A" w14:textId="0723CA8A" w:rsidR="000C6E92" w:rsidRPr="002A19D3" w:rsidRDefault="000C6E92" w:rsidP="00C66526">
    <w:pPr>
      <w:pStyle w:val="Footer"/>
      <w:pBdr>
        <w:top w:val="single" w:sz="6" w:space="0" w:color="auto"/>
      </w:pBdr>
      <w:tabs>
        <w:tab w:val="clear" w:pos="4320"/>
        <w:tab w:val="clear" w:pos="8640"/>
        <w:tab w:val="left" w:pos="2160"/>
        <w:tab w:val="right" w:pos="9720"/>
      </w:tabs>
      <w:rPr>
        <w:i/>
        <w:sz w:val="18"/>
      </w:rPr>
    </w:pPr>
    <w:r w:rsidRPr="00C66526">
      <w:rPr>
        <w:sz w:val="18"/>
        <w:szCs w:val="18"/>
      </w:rPr>
      <w:t>Copyright © 2018 McGraw-Hill Education. All rights reserved. No reproduction or distribution without the prior written consent of McGraw-Hill Education.</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8F6CC" w14:textId="77777777" w:rsidR="000C6E92" w:rsidRPr="001B128A" w:rsidRDefault="000C6E92" w:rsidP="00D300DA">
    <w:pPr>
      <w:pStyle w:val="Footer"/>
      <w:tabs>
        <w:tab w:val="clear" w:pos="4320"/>
        <w:tab w:val="clear" w:pos="8640"/>
        <w:tab w:val="right" w:pos="9720"/>
      </w:tabs>
      <w:jc w:val="center"/>
      <w:rPr>
        <w:i/>
        <w:sz w:val="18"/>
      </w:rPr>
    </w:pPr>
    <w:r w:rsidRPr="001B128A">
      <w:rPr>
        <w:i/>
        <w:sz w:val="18"/>
      </w:rPr>
      <w:t>Instructors Resource Manual</w:t>
    </w:r>
    <w:r w:rsidRPr="001B128A">
      <w:rPr>
        <w:i/>
        <w:sz w:val="18"/>
      </w:rPr>
      <w:tab/>
    </w:r>
    <w:r>
      <w:rPr>
        <w:i/>
        <w:sz w:val="18"/>
      </w:rPr>
      <w:t>2</w:t>
    </w:r>
    <w:r w:rsidRPr="001B128A">
      <w:rPr>
        <w:i/>
        <w:sz w:val="18"/>
      </w:rPr>
      <w:t>-</w:t>
    </w:r>
    <w:r w:rsidRPr="001B128A">
      <w:rPr>
        <w:i/>
        <w:sz w:val="18"/>
      </w:rPr>
      <w:fldChar w:fldCharType="begin"/>
    </w:r>
    <w:r w:rsidRPr="001B128A">
      <w:rPr>
        <w:i/>
        <w:sz w:val="18"/>
      </w:rPr>
      <w:instrText>page \\* arabic</w:instrText>
    </w:r>
    <w:r w:rsidRPr="001B128A">
      <w:rPr>
        <w:i/>
        <w:sz w:val="18"/>
      </w:rPr>
      <w:fldChar w:fldCharType="separate"/>
    </w:r>
    <w:r w:rsidR="00157A84">
      <w:rPr>
        <w:i/>
        <w:noProof/>
        <w:sz w:val="18"/>
      </w:rPr>
      <w:t>7</w:t>
    </w:r>
    <w:r w:rsidRPr="001B128A">
      <w:rPr>
        <w:i/>
        <w:sz w:val="18"/>
      </w:rPr>
      <w:fldChar w:fldCharType="end"/>
    </w:r>
    <w:r w:rsidRPr="001B128A">
      <w:rPr>
        <w:sz w:val="18"/>
        <w:szCs w:val="18"/>
      </w:rPr>
      <w:t xml:space="preserve"> </w:t>
    </w:r>
  </w:p>
  <w:p w14:paraId="00C0C53B" w14:textId="41266CA3" w:rsidR="000C6E92" w:rsidRPr="00D300DA" w:rsidRDefault="000C6E92" w:rsidP="00C66526">
    <w:pPr>
      <w:pStyle w:val="Footer"/>
      <w:pBdr>
        <w:top w:val="single" w:sz="6" w:space="0" w:color="auto"/>
      </w:pBdr>
      <w:tabs>
        <w:tab w:val="clear" w:pos="4320"/>
        <w:tab w:val="clear" w:pos="8640"/>
        <w:tab w:val="left" w:pos="2160"/>
        <w:tab w:val="right" w:pos="9720"/>
      </w:tabs>
      <w:rPr>
        <w:i/>
        <w:sz w:val="18"/>
      </w:rPr>
    </w:pPr>
    <w:r w:rsidRPr="00C66526">
      <w:rPr>
        <w:sz w:val="18"/>
        <w:szCs w:val="18"/>
      </w:rPr>
      <w:t>Copyright © 2018 McGraw-Hill Education. All rights reserved. No reproduction or distribution without the prior written consent of McGraw-Hill Education.</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4748F" w14:textId="77777777" w:rsidR="000C6E92" w:rsidRPr="00C623E6" w:rsidRDefault="000C6E92" w:rsidP="002A19D3">
    <w:pPr>
      <w:pStyle w:val="Footer"/>
      <w:tabs>
        <w:tab w:val="clear" w:pos="4320"/>
        <w:tab w:val="clear" w:pos="8640"/>
        <w:tab w:val="right" w:pos="9720"/>
      </w:tabs>
      <w:jc w:val="center"/>
      <w:rPr>
        <w:i/>
        <w:sz w:val="18"/>
      </w:rPr>
    </w:pPr>
    <w:r w:rsidRPr="00C623E6">
      <w:rPr>
        <w:i/>
        <w:sz w:val="18"/>
      </w:rPr>
      <w:t>Instructors Resource Manual</w:t>
    </w:r>
    <w:r w:rsidRPr="00C623E6">
      <w:rPr>
        <w:i/>
        <w:sz w:val="18"/>
      </w:rPr>
      <w:tab/>
    </w:r>
    <w:r>
      <w:rPr>
        <w:i/>
        <w:sz w:val="18"/>
      </w:rPr>
      <w:t>2</w:t>
    </w:r>
    <w:r w:rsidRPr="00C623E6">
      <w:rPr>
        <w:i/>
        <w:sz w:val="18"/>
      </w:rPr>
      <w:t>-</w:t>
    </w:r>
    <w:r w:rsidRPr="00C623E6">
      <w:rPr>
        <w:i/>
        <w:sz w:val="18"/>
      </w:rPr>
      <w:fldChar w:fldCharType="begin"/>
    </w:r>
    <w:r w:rsidRPr="00C623E6">
      <w:rPr>
        <w:i/>
        <w:sz w:val="18"/>
      </w:rPr>
      <w:instrText>page \\* arabic</w:instrText>
    </w:r>
    <w:r w:rsidRPr="00C623E6">
      <w:rPr>
        <w:i/>
        <w:sz w:val="18"/>
      </w:rPr>
      <w:fldChar w:fldCharType="separate"/>
    </w:r>
    <w:r>
      <w:rPr>
        <w:i/>
        <w:noProof/>
        <w:sz w:val="18"/>
      </w:rPr>
      <w:t>1</w:t>
    </w:r>
    <w:r w:rsidRPr="00C623E6">
      <w:rPr>
        <w:i/>
        <w:sz w:val="18"/>
      </w:rPr>
      <w:fldChar w:fldCharType="end"/>
    </w:r>
    <w:r w:rsidRPr="00C623E6">
      <w:rPr>
        <w:sz w:val="18"/>
        <w:szCs w:val="18"/>
      </w:rPr>
      <w:t xml:space="preserve"> </w:t>
    </w:r>
  </w:p>
  <w:p w14:paraId="7F38541B" w14:textId="77777777" w:rsidR="000C6E92" w:rsidRPr="002A19D3" w:rsidRDefault="000C6E92" w:rsidP="002A19D3">
    <w:pPr>
      <w:pStyle w:val="Footer"/>
      <w:pBdr>
        <w:top w:val="single" w:sz="6" w:space="0" w:color="auto"/>
      </w:pBdr>
      <w:tabs>
        <w:tab w:val="clear" w:pos="4320"/>
        <w:tab w:val="clear" w:pos="8640"/>
        <w:tab w:val="left" w:pos="2160"/>
        <w:tab w:val="right" w:pos="9720"/>
      </w:tabs>
      <w:rPr>
        <w:i/>
        <w:sz w:val="18"/>
      </w:rPr>
    </w:pPr>
    <w:r w:rsidRPr="00C623E6">
      <w:rPr>
        <w:sz w:val="18"/>
        <w:szCs w:val="18"/>
      </w:rPr>
      <w:t xml:space="preserve">Copyright © 2015 McGraw-Hill Education.  All rights reserved.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91FE3E" w14:textId="77777777" w:rsidR="000C6E92" w:rsidRDefault="000C6E92">
      <w:r>
        <w:separator/>
      </w:r>
    </w:p>
  </w:footnote>
  <w:footnote w:type="continuationSeparator" w:id="0">
    <w:p w14:paraId="156E2872" w14:textId="77777777" w:rsidR="000C6E92" w:rsidRDefault="000C6E9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D89D0" w14:textId="77777777" w:rsidR="000C6E92" w:rsidRDefault="000C6E92">
    <w:pPr>
      <w:pStyle w:val="Header"/>
      <w:tabs>
        <w:tab w:val="clear" w:pos="4320"/>
        <w:tab w:val="clear" w:pos="8640"/>
        <w:tab w:val="left" w:pos="260"/>
        <w:tab w:val="right" w:pos="7640"/>
        <w:tab w:val="right" w:pos="8900"/>
      </w:tabs>
      <w:ind w:left="-2520"/>
      <w:rPr>
        <w:rFonts w:ascii="Palatino" w:hAnsi="Palatino"/>
        <w:b/>
        <w:sz w:val="20"/>
      </w:rPr>
    </w:pPr>
    <w:r>
      <w:rPr>
        <w:rFonts w:ascii="Palatino" w:hAnsi="Palatino"/>
        <w:b/>
        <w:color w:val="0000FF"/>
        <w:sz w:val="20"/>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C02696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99B3B01"/>
    <w:multiLevelType w:val="singleLevel"/>
    <w:tmpl w:val="84B22FFE"/>
    <w:lvl w:ilvl="0">
      <w:start w:val="2"/>
      <w:numFmt w:val="decimal"/>
      <w:lvlText w:val="%1."/>
      <w:lvlJc w:val="left"/>
      <w:pPr>
        <w:tabs>
          <w:tab w:val="num" w:pos="540"/>
        </w:tabs>
        <w:ind w:left="540" w:hanging="360"/>
      </w:pPr>
      <w:rPr>
        <w:rFonts w:hint="default"/>
      </w:rPr>
    </w:lvl>
  </w:abstractNum>
  <w:abstractNum w:abstractNumId="2">
    <w:nsid w:val="1A212050"/>
    <w:multiLevelType w:val="hybridMultilevel"/>
    <w:tmpl w:val="72C69710"/>
    <w:lvl w:ilvl="0" w:tplc="711CB578">
      <w:numFmt w:val="bullet"/>
      <w:lvlText w:val=""/>
      <w:lvlJc w:val="left"/>
      <w:pPr>
        <w:ind w:left="1620" w:hanging="360"/>
      </w:pPr>
      <w:rPr>
        <w:rFonts w:ascii="Wingdings" w:eastAsia="Times New Roman" w:hAnsi="Wingdings" w:cs="Times New Roman" w:hint="default"/>
        <w:color w:val="0000FF"/>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34A43E3E"/>
    <w:multiLevelType w:val="hybridMultilevel"/>
    <w:tmpl w:val="C71E85C4"/>
    <w:lvl w:ilvl="0" w:tplc="62B4EC52">
      <w:numFmt w:val="bullet"/>
      <w:lvlText w:val=""/>
      <w:lvlJc w:val="left"/>
      <w:pPr>
        <w:ind w:left="720" w:hanging="360"/>
      </w:pPr>
      <w:rPr>
        <w:rFonts w:ascii="Wingdings" w:eastAsia="Times New Roman" w:hAnsi="Wingdings" w:cs="Times New Roman"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FE034C"/>
    <w:multiLevelType w:val="hybridMultilevel"/>
    <w:tmpl w:val="B002CE6E"/>
    <w:lvl w:ilvl="0" w:tplc="7988C0FA">
      <w:start w:val="1"/>
      <w:numFmt w:val="upperLetter"/>
      <w:lvlText w:val="%1."/>
      <w:lvlJc w:val="left"/>
      <w:pPr>
        <w:ind w:left="1155" w:hanging="435"/>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3A337C08"/>
    <w:multiLevelType w:val="singleLevel"/>
    <w:tmpl w:val="4502AF32"/>
    <w:lvl w:ilvl="0">
      <w:start w:val="2"/>
      <w:numFmt w:val="bullet"/>
      <w:lvlText w:val=""/>
      <w:lvlJc w:val="left"/>
      <w:pPr>
        <w:tabs>
          <w:tab w:val="num" w:pos="720"/>
        </w:tabs>
        <w:ind w:left="720" w:hanging="720"/>
      </w:pPr>
      <w:rPr>
        <w:rFonts w:ascii="Monotype Sorts" w:hAnsi="Monotype Sorts" w:hint="default"/>
        <w:sz w:val="48"/>
      </w:rPr>
    </w:lvl>
  </w:abstractNum>
  <w:abstractNum w:abstractNumId="6">
    <w:nsid w:val="3B310FD4"/>
    <w:multiLevelType w:val="singleLevel"/>
    <w:tmpl w:val="C33EA3CE"/>
    <w:lvl w:ilvl="0">
      <w:start w:val="3"/>
      <w:numFmt w:val="decimal"/>
      <w:lvlText w:val="%1."/>
      <w:lvlJc w:val="left"/>
      <w:pPr>
        <w:tabs>
          <w:tab w:val="num" w:pos="1340"/>
        </w:tabs>
        <w:ind w:left="1340" w:hanging="360"/>
      </w:pPr>
      <w:rPr>
        <w:rFonts w:hint="default"/>
      </w:rPr>
    </w:lvl>
  </w:abstractNum>
  <w:abstractNum w:abstractNumId="7">
    <w:nsid w:val="47013615"/>
    <w:multiLevelType w:val="singleLevel"/>
    <w:tmpl w:val="EA0EBDC2"/>
    <w:lvl w:ilvl="0">
      <w:start w:val="1"/>
      <w:numFmt w:val="lowerLetter"/>
      <w:lvlText w:val="%1."/>
      <w:lvlJc w:val="left"/>
      <w:pPr>
        <w:tabs>
          <w:tab w:val="num" w:pos="900"/>
        </w:tabs>
        <w:ind w:left="900" w:hanging="360"/>
      </w:pPr>
      <w:rPr>
        <w:rFonts w:hint="default"/>
      </w:rPr>
    </w:lvl>
  </w:abstractNum>
  <w:abstractNum w:abstractNumId="8">
    <w:nsid w:val="51D34539"/>
    <w:multiLevelType w:val="singleLevel"/>
    <w:tmpl w:val="C6F429B0"/>
    <w:lvl w:ilvl="0">
      <w:start w:val="3"/>
      <w:numFmt w:val="decimal"/>
      <w:lvlText w:val="%1."/>
      <w:lvlJc w:val="left"/>
      <w:pPr>
        <w:tabs>
          <w:tab w:val="num" w:pos="540"/>
        </w:tabs>
        <w:ind w:left="540" w:hanging="360"/>
      </w:pPr>
      <w:rPr>
        <w:rFonts w:hint="default"/>
      </w:rPr>
    </w:lvl>
  </w:abstractNum>
  <w:abstractNum w:abstractNumId="9">
    <w:nsid w:val="6B9879E7"/>
    <w:multiLevelType w:val="singleLevel"/>
    <w:tmpl w:val="0409000F"/>
    <w:lvl w:ilvl="0">
      <w:start w:val="7"/>
      <w:numFmt w:val="decimal"/>
      <w:lvlText w:val="%1."/>
      <w:lvlJc w:val="left"/>
      <w:pPr>
        <w:tabs>
          <w:tab w:val="num" w:pos="360"/>
        </w:tabs>
        <w:ind w:left="360" w:hanging="360"/>
      </w:pPr>
      <w:rPr>
        <w:rFonts w:hint="default"/>
      </w:rPr>
    </w:lvl>
  </w:abstractNum>
  <w:abstractNum w:abstractNumId="10">
    <w:nsid w:val="6E934C63"/>
    <w:multiLevelType w:val="hybridMultilevel"/>
    <w:tmpl w:val="4CD02F90"/>
    <w:lvl w:ilvl="0" w:tplc="5E64A974">
      <w:numFmt w:val="bullet"/>
      <w:lvlText w:val=""/>
      <w:lvlJc w:val="left"/>
      <w:pPr>
        <w:ind w:left="1095" w:hanging="375"/>
      </w:pPr>
      <w:rPr>
        <w:rFonts w:ascii="Symbol" w:eastAsia="Times New Roman" w:hAnsi="Symbol" w:cs="Times New Roman" w:hint="default"/>
        <w:color w:val="0000FF"/>
        <w:sz w:val="4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7"/>
  </w:num>
  <w:num w:numId="3">
    <w:abstractNumId w:val="8"/>
  </w:num>
  <w:num w:numId="4">
    <w:abstractNumId w:val="6"/>
  </w:num>
  <w:num w:numId="5">
    <w:abstractNumId w:val="9"/>
  </w:num>
  <w:num w:numId="6">
    <w:abstractNumId w:val="0"/>
  </w:num>
  <w:num w:numId="7">
    <w:abstractNumId w:val="5"/>
  </w:num>
  <w:num w:numId="8">
    <w:abstractNumId w:val="3"/>
  </w:num>
  <w:num w:numId="9">
    <w:abstractNumId w:val="2"/>
  </w:num>
  <w:num w:numId="10">
    <w:abstractNumId w:val="10"/>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istina Dehlin">
    <w15:presenceInfo w15:providerId="Windows Live" w15:userId="3b8300cddf230a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hideGrammaticalErrors/>
  <w:proofState w:spelling="clean" w:grammar="clean"/>
  <w:defaultTabStop w:val="58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044"/>
    <w:rsid w:val="00001760"/>
    <w:rsid w:val="000403B1"/>
    <w:rsid w:val="000424E5"/>
    <w:rsid w:val="00042DB0"/>
    <w:rsid w:val="00061C92"/>
    <w:rsid w:val="000C1F6B"/>
    <w:rsid w:val="000C6E92"/>
    <w:rsid w:val="00106015"/>
    <w:rsid w:val="00124F9D"/>
    <w:rsid w:val="00157A84"/>
    <w:rsid w:val="001644EB"/>
    <w:rsid w:val="00183F90"/>
    <w:rsid w:val="001D0762"/>
    <w:rsid w:val="001D761A"/>
    <w:rsid w:val="001F2B9C"/>
    <w:rsid w:val="0020242E"/>
    <w:rsid w:val="00211905"/>
    <w:rsid w:val="002402BB"/>
    <w:rsid w:val="00246A5A"/>
    <w:rsid w:val="002472D6"/>
    <w:rsid w:val="002553E5"/>
    <w:rsid w:val="002955C8"/>
    <w:rsid w:val="002A19D3"/>
    <w:rsid w:val="002B4540"/>
    <w:rsid w:val="002F6695"/>
    <w:rsid w:val="003254D7"/>
    <w:rsid w:val="003504B5"/>
    <w:rsid w:val="00381DCF"/>
    <w:rsid w:val="003A362C"/>
    <w:rsid w:val="003C0A98"/>
    <w:rsid w:val="003C514C"/>
    <w:rsid w:val="003D6AD7"/>
    <w:rsid w:val="003E245E"/>
    <w:rsid w:val="00452DD5"/>
    <w:rsid w:val="004826DE"/>
    <w:rsid w:val="0048297D"/>
    <w:rsid w:val="00494B38"/>
    <w:rsid w:val="004A169A"/>
    <w:rsid w:val="004B38E1"/>
    <w:rsid w:val="004B517E"/>
    <w:rsid w:val="004C0E47"/>
    <w:rsid w:val="004C16C4"/>
    <w:rsid w:val="00533113"/>
    <w:rsid w:val="005468D2"/>
    <w:rsid w:val="005805E6"/>
    <w:rsid w:val="00586DD5"/>
    <w:rsid w:val="005C2379"/>
    <w:rsid w:val="00613FC8"/>
    <w:rsid w:val="006204BE"/>
    <w:rsid w:val="006D23C9"/>
    <w:rsid w:val="00703507"/>
    <w:rsid w:val="007273F4"/>
    <w:rsid w:val="00761650"/>
    <w:rsid w:val="007835B4"/>
    <w:rsid w:val="00790447"/>
    <w:rsid w:val="00791E75"/>
    <w:rsid w:val="007B021E"/>
    <w:rsid w:val="00817C21"/>
    <w:rsid w:val="00833064"/>
    <w:rsid w:val="00845F77"/>
    <w:rsid w:val="008525B4"/>
    <w:rsid w:val="00887C53"/>
    <w:rsid w:val="008939A8"/>
    <w:rsid w:val="008C60C1"/>
    <w:rsid w:val="00903CE1"/>
    <w:rsid w:val="00913BE1"/>
    <w:rsid w:val="00917C8F"/>
    <w:rsid w:val="00955E47"/>
    <w:rsid w:val="009917D4"/>
    <w:rsid w:val="009B74E2"/>
    <w:rsid w:val="009D1C65"/>
    <w:rsid w:val="009D5E78"/>
    <w:rsid w:val="009D75E3"/>
    <w:rsid w:val="00A2760C"/>
    <w:rsid w:val="00A74C5F"/>
    <w:rsid w:val="00A94F0E"/>
    <w:rsid w:val="00AA215F"/>
    <w:rsid w:val="00AE2C4F"/>
    <w:rsid w:val="00AE4F21"/>
    <w:rsid w:val="00AE7C48"/>
    <w:rsid w:val="00BB7D05"/>
    <w:rsid w:val="00C05CC5"/>
    <w:rsid w:val="00C16641"/>
    <w:rsid w:val="00C5656A"/>
    <w:rsid w:val="00C66526"/>
    <w:rsid w:val="00C82509"/>
    <w:rsid w:val="00C9386C"/>
    <w:rsid w:val="00CC5AC6"/>
    <w:rsid w:val="00CF6D05"/>
    <w:rsid w:val="00D11029"/>
    <w:rsid w:val="00D14BF3"/>
    <w:rsid w:val="00D300DA"/>
    <w:rsid w:val="00D35A6C"/>
    <w:rsid w:val="00D6792D"/>
    <w:rsid w:val="00D929B4"/>
    <w:rsid w:val="00DB737D"/>
    <w:rsid w:val="00DD76B8"/>
    <w:rsid w:val="00E11C0D"/>
    <w:rsid w:val="00E32170"/>
    <w:rsid w:val="00E556DA"/>
    <w:rsid w:val="00E576CB"/>
    <w:rsid w:val="00E702D7"/>
    <w:rsid w:val="00E702EF"/>
    <w:rsid w:val="00E70AA4"/>
    <w:rsid w:val="00E95817"/>
    <w:rsid w:val="00EB49DC"/>
    <w:rsid w:val="00EF4ABC"/>
    <w:rsid w:val="00F23452"/>
    <w:rsid w:val="00FA5044"/>
    <w:rsid w:val="00FB7EA5"/>
    <w:rsid w:val="00FD05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D058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S Serif" w:eastAsia="Times New Roman" w:hAnsi="MS Serif"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5E3"/>
    <w:rPr>
      <w:rFonts w:ascii="Times New Roman" w:hAnsi="Times New Roman"/>
      <w:color w:val="000000"/>
      <w:sz w:val="24"/>
    </w:rPr>
  </w:style>
  <w:style w:type="paragraph" w:styleId="Heading1">
    <w:name w:val="heading 1"/>
    <w:basedOn w:val="oheading1"/>
    <w:next w:val="Normal"/>
    <w:qFormat/>
    <w:pPr>
      <w:keepNext/>
      <w:framePr w:w="10980" w:wrap="auto"/>
      <w:tabs>
        <w:tab w:val="clear" w:pos="8540"/>
        <w:tab w:val="clear" w:pos="9540"/>
      </w:tabs>
      <w:spacing w:after="120"/>
      <w:ind w:left="3500" w:right="0" w:hanging="2780"/>
      <w:outlineLvl w:val="0"/>
    </w:pPr>
    <w:rPr>
      <w:sz w:val="36"/>
    </w:rPr>
  </w:style>
  <w:style w:type="paragraph" w:styleId="Heading2">
    <w:name w:val="heading 2"/>
    <w:basedOn w:val="oheading2"/>
    <w:next w:val="Normal"/>
    <w:qFormat/>
    <w:pPr>
      <w:keepNext/>
      <w:keepLines/>
      <w:framePr w:w="10980" w:wrap="auto"/>
      <w:pBdr>
        <w:top w:val="single" w:sz="12" w:space="0" w:color="auto"/>
      </w:pBdr>
      <w:spacing w:before="240" w:line="360" w:lineRule="atLeast"/>
      <w:ind w:left="1080" w:right="0" w:hanging="360"/>
      <w:outlineLvl w:val="1"/>
    </w:pPr>
    <w:rPr>
      <w:color w:val="FF0000"/>
      <w:sz w:val="20"/>
    </w:rPr>
  </w:style>
  <w:style w:type="paragraph" w:styleId="Heading3">
    <w:name w:val="heading 3"/>
    <w:basedOn w:val="Normal"/>
    <w:next w:val="Normal"/>
    <w:qFormat/>
    <w:pPr>
      <w:keepNext/>
      <w:spacing w:before="240"/>
      <w:outlineLvl w:val="2"/>
    </w:pPr>
    <w:rPr>
      <w:rFonts w:ascii="Palatino" w:hAnsi="Palatino"/>
      <w:b/>
      <w:color w:val="FF0000"/>
    </w:rPr>
  </w:style>
  <w:style w:type="paragraph" w:styleId="Heading4">
    <w:name w:val="heading 4"/>
    <w:basedOn w:val="Normal"/>
    <w:next w:val="Normal"/>
    <w:qFormat/>
    <w:pPr>
      <w:keepNext/>
      <w:keepLines/>
      <w:spacing w:before="240"/>
      <w:jc w:val="center"/>
      <w:outlineLvl w:val="3"/>
    </w:pPr>
    <w:rPr>
      <w:rFonts w:ascii="Palatino" w:hAnsi="Palatino"/>
      <w:b/>
      <w:smallCaps/>
      <w:color w:val="FF0000"/>
      <w:sz w:val="20"/>
    </w:rPr>
  </w:style>
  <w:style w:type="paragraph" w:styleId="Heading5">
    <w:name w:val="heading 5"/>
    <w:basedOn w:val="oheading5"/>
    <w:next w:val="Normal"/>
    <w:qFormat/>
    <w:pPr>
      <w:keepLines/>
      <w:framePr w:w="2304" w:hSpace="144" w:wrap="auto" w:hAnchor="page"/>
      <w:tabs>
        <w:tab w:val="left" w:pos="260"/>
      </w:tabs>
      <w:outlineLvl w:val="4"/>
    </w:pPr>
    <w:rPr>
      <w:color w:val="FF0000"/>
    </w:rPr>
  </w:style>
  <w:style w:type="paragraph" w:styleId="Heading6">
    <w:name w:val="heading 6"/>
    <w:basedOn w:val="Heading5"/>
    <w:next w:val="Normal"/>
    <w:qFormat/>
    <w:pPr>
      <w:framePr w:wrap="auto"/>
      <w:spacing w:before="0"/>
      <w:outlineLvl w:val="5"/>
    </w:pPr>
    <w:rPr>
      <w:color w:val="0000FF"/>
    </w:rPr>
  </w:style>
  <w:style w:type="paragraph" w:styleId="Heading7">
    <w:name w:val="heading 7"/>
    <w:basedOn w:val="Heading6"/>
    <w:next w:val="Normal"/>
    <w:qFormat/>
    <w:pPr>
      <w:framePr w:w="10080" w:wrap="auto"/>
      <w:pBdr>
        <w:top w:val="single" w:sz="6" w:space="0" w:color="auto"/>
        <w:bottom w:val="double" w:sz="6" w:space="0" w:color="auto"/>
      </w:pBdr>
      <w:ind w:left="2960" w:hanging="2240"/>
      <w:outlineLvl w:val="6"/>
    </w:pPr>
    <w:rPr>
      <w:rFonts w:ascii="Times New Roman" w:hAnsi="Times New Roman"/>
      <w:color w:val="00FFFF"/>
      <w:sz w:val="28"/>
    </w:rPr>
  </w:style>
  <w:style w:type="paragraph" w:styleId="Heading8">
    <w:name w:val="heading 8"/>
    <w:basedOn w:val="Normal"/>
    <w:next w:val="Normal"/>
    <w:qFormat/>
    <w:pPr>
      <w:ind w:left="720"/>
      <w:outlineLvl w:val="7"/>
    </w:pPr>
    <w:rPr>
      <w:i/>
      <w:sz w:val="20"/>
    </w:rPr>
  </w:style>
  <w:style w:type="paragraph" w:styleId="Heading9">
    <w:name w:val="heading 9"/>
    <w:basedOn w:val="oheading9"/>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heading1">
    <w:name w:val="oheading 1"/>
    <w:basedOn w:val="Exhibitheading"/>
    <w:pPr>
      <w:framePr w:wrap="auto"/>
      <w:spacing w:before="240" w:line="480" w:lineRule="atLeast"/>
      <w:jc w:val="left"/>
    </w:pPr>
    <w:rPr>
      <w:b/>
      <w:color w:val="FF00FF"/>
      <w:sz w:val="48"/>
    </w:rPr>
  </w:style>
  <w:style w:type="paragraph" w:customStyle="1" w:styleId="Exhibitheading">
    <w:name w:val="Exhibit heading"/>
    <w:basedOn w:val="Exhibittitle"/>
    <w:pPr>
      <w:framePr w:wrap="auto"/>
      <w:pBdr>
        <w:top w:val="single" w:sz="6" w:space="0" w:color="auto"/>
        <w:bottom w:val="double" w:sz="6" w:space="0" w:color="auto"/>
      </w:pBdr>
      <w:jc w:val="center"/>
    </w:pPr>
    <w:rPr>
      <w:caps/>
    </w:rPr>
  </w:style>
  <w:style w:type="paragraph" w:customStyle="1" w:styleId="Exhibittitle">
    <w:name w:val="Exhibit title"/>
    <w:basedOn w:val="Exhibit"/>
    <w:pPr>
      <w:framePr w:wrap="auto"/>
      <w:tabs>
        <w:tab w:val="clear" w:pos="980"/>
        <w:tab w:val="clear" w:pos="1880"/>
        <w:tab w:val="clear" w:pos="7920"/>
        <w:tab w:val="clear" w:pos="8820"/>
        <w:tab w:val="clear" w:pos="9720"/>
        <w:tab w:val="center" w:pos="8540"/>
        <w:tab w:val="center" w:pos="9540"/>
      </w:tabs>
    </w:pPr>
  </w:style>
  <w:style w:type="paragraph" w:customStyle="1" w:styleId="Exhibit">
    <w:name w:val="Exhibit"/>
    <w:basedOn w:val="Situation"/>
    <w:pPr>
      <w:framePr w:w="10080" w:hSpace="180" w:wrap="auto" w:hAnchor="page"/>
      <w:tabs>
        <w:tab w:val="clear" w:pos="720"/>
        <w:tab w:val="clear" w:pos="1800"/>
        <w:tab w:val="clear" w:pos="5580"/>
        <w:tab w:val="clear" w:pos="6120"/>
        <w:tab w:val="clear" w:pos="7280"/>
        <w:tab w:val="clear" w:pos="7460"/>
        <w:tab w:val="clear" w:pos="7740"/>
        <w:tab w:val="clear" w:pos="8180"/>
        <w:tab w:val="clear" w:pos="9180"/>
        <w:tab w:val="left" w:pos="980"/>
        <w:tab w:val="left" w:pos="1880"/>
        <w:tab w:val="decimal" w:leader="dot" w:pos="7920"/>
        <w:tab w:val="decimal" w:pos="8820"/>
        <w:tab w:val="decimal" w:pos="9720"/>
      </w:tabs>
      <w:ind w:left="720" w:right="2160"/>
    </w:pPr>
  </w:style>
  <w:style w:type="paragraph" w:customStyle="1" w:styleId="Situation">
    <w:name w:val="Situation"/>
    <w:basedOn w:val="Entry"/>
    <w:pPr>
      <w:pBdr>
        <w:top w:val="none" w:sz="0" w:space="0" w:color="auto"/>
        <w:left w:val="none" w:sz="0" w:space="0" w:color="auto"/>
        <w:bottom w:val="none" w:sz="0" w:space="0" w:color="auto"/>
        <w:right w:val="none" w:sz="0" w:space="0" w:color="auto"/>
      </w:pBdr>
      <w:tabs>
        <w:tab w:val="clear" w:pos="6740"/>
        <w:tab w:val="left" w:pos="1800"/>
        <w:tab w:val="decimal" w:leader="dot" w:pos="7280"/>
        <w:tab w:val="decimal" w:pos="7460"/>
        <w:tab w:val="decimal" w:pos="7740"/>
        <w:tab w:val="decimal" w:pos="8180"/>
        <w:tab w:val="decimal" w:pos="9180"/>
      </w:tabs>
      <w:ind w:left="540" w:right="0"/>
    </w:pPr>
  </w:style>
  <w:style w:type="paragraph" w:customStyle="1" w:styleId="Entry">
    <w:name w:val="Entry"/>
    <w:basedOn w:val="Text"/>
    <w:pPr>
      <w:keepLines/>
      <w:pBdr>
        <w:top w:val="single" w:sz="6" w:space="15" w:color="auto" w:shadow="1"/>
        <w:left w:val="single" w:sz="6" w:space="15" w:color="auto" w:shadow="1"/>
        <w:bottom w:val="single" w:sz="6" w:space="15" w:color="auto" w:shadow="1"/>
        <w:right w:val="single" w:sz="6" w:space="15" w:color="auto" w:shadow="1"/>
      </w:pBdr>
      <w:tabs>
        <w:tab w:val="left" w:pos="720"/>
        <w:tab w:val="decimal" w:leader="dot" w:pos="5580"/>
        <w:tab w:val="decimal" w:pos="6120"/>
        <w:tab w:val="decimal" w:pos="6740"/>
      </w:tabs>
      <w:ind w:left="440" w:right="460" w:firstLine="0"/>
      <w:jc w:val="left"/>
    </w:pPr>
  </w:style>
  <w:style w:type="paragraph" w:customStyle="1" w:styleId="Text">
    <w:name w:val="Text"/>
    <w:basedOn w:val="Normal"/>
    <w:pPr>
      <w:ind w:firstLine="260"/>
      <w:jc w:val="both"/>
    </w:pPr>
    <w:rPr>
      <w:rFonts w:ascii="Palatino" w:hAnsi="Palatino"/>
      <w:sz w:val="20"/>
    </w:rPr>
  </w:style>
  <w:style w:type="paragraph" w:customStyle="1" w:styleId="oheading2">
    <w:name w:val="oheading 2"/>
    <w:basedOn w:val="Exhibitheading"/>
    <w:pPr>
      <w:keepLines w:val="0"/>
      <w:framePr w:wrap="auto"/>
      <w:pBdr>
        <w:top w:val="none" w:sz="0" w:space="0" w:color="auto"/>
        <w:bottom w:val="none" w:sz="0" w:space="0" w:color="auto"/>
      </w:pBdr>
      <w:jc w:val="left"/>
    </w:pPr>
    <w:rPr>
      <w:b/>
      <w:color w:val="0000FF"/>
      <w:sz w:val="28"/>
    </w:rPr>
  </w:style>
  <w:style w:type="paragraph" w:customStyle="1" w:styleId="oheading5">
    <w:name w:val="oheading 5"/>
    <w:basedOn w:val="Heading3"/>
    <w:pPr>
      <w:outlineLvl w:val="9"/>
    </w:pPr>
    <w:rPr>
      <w:color w:val="00FF00"/>
      <w:sz w:val="20"/>
    </w:rPr>
  </w:style>
  <w:style w:type="paragraph" w:customStyle="1" w:styleId="oheading9">
    <w:name w:val="oheading 9"/>
    <w:basedOn w:val="Illusration"/>
    <w:pPr>
      <w:keepNext/>
    </w:pPr>
  </w:style>
  <w:style w:type="paragraph" w:customStyle="1" w:styleId="Illusration">
    <w:name w:val="Illusration"/>
    <w:basedOn w:val="Text"/>
    <w:pPr>
      <w:keepLines/>
      <w:ind w:left="260" w:right="120" w:hanging="180"/>
    </w:pPr>
  </w:style>
  <w:style w:type="paragraph" w:styleId="TOC7">
    <w:name w:val="toc 7"/>
    <w:basedOn w:val="Normal"/>
    <w:next w:val="Normal"/>
    <w:semiHidden/>
    <w:pPr>
      <w:tabs>
        <w:tab w:val="left" w:leader="dot" w:pos="8280"/>
        <w:tab w:val="right" w:pos="8640"/>
      </w:tabs>
      <w:ind w:left="4320" w:right="720"/>
    </w:pPr>
  </w:style>
  <w:style w:type="paragraph" w:styleId="TOC6">
    <w:name w:val="toc 6"/>
    <w:basedOn w:val="Normal"/>
    <w:next w:val="Normal"/>
    <w:semiHidden/>
    <w:pPr>
      <w:tabs>
        <w:tab w:val="left" w:leader="dot" w:pos="8280"/>
        <w:tab w:val="right" w:pos="8640"/>
      </w:tabs>
      <w:ind w:left="3600" w:right="720"/>
    </w:pPr>
  </w:style>
  <w:style w:type="paragraph" w:styleId="TOC5">
    <w:name w:val="toc 5"/>
    <w:basedOn w:val="Normal"/>
    <w:next w:val="Normal"/>
    <w:semiHidden/>
    <w:pPr>
      <w:tabs>
        <w:tab w:val="right" w:pos="7100"/>
      </w:tabs>
      <w:ind w:left="1080"/>
    </w:pPr>
  </w:style>
  <w:style w:type="paragraph" w:styleId="TOC4">
    <w:name w:val="toc 4"/>
    <w:basedOn w:val="Normal"/>
    <w:next w:val="Normal"/>
    <w:semiHidden/>
    <w:pPr>
      <w:tabs>
        <w:tab w:val="right" w:pos="7100"/>
        <w:tab w:val="left" w:leader="dot" w:pos="8280"/>
      </w:tabs>
      <w:ind w:left="1620" w:right="720" w:hanging="360"/>
    </w:pPr>
    <w:rPr>
      <w:color w:val="FF00FF"/>
    </w:rPr>
  </w:style>
  <w:style w:type="paragraph" w:styleId="TOC3">
    <w:name w:val="toc 3"/>
    <w:basedOn w:val="Normal"/>
    <w:next w:val="Normal"/>
    <w:semiHidden/>
    <w:pPr>
      <w:tabs>
        <w:tab w:val="right" w:pos="7100"/>
        <w:tab w:val="left" w:leader="dot" w:pos="8280"/>
      </w:tabs>
      <w:ind w:left="900" w:right="720"/>
    </w:pPr>
    <w:rPr>
      <w:smallCaps/>
      <w:color w:val="0000FF"/>
    </w:rPr>
  </w:style>
  <w:style w:type="paragraph" w:styleId="TOC2">
    <w:name w:val="toc 2"/>
    <w:basedOn w:val="Normal"/>
    <w:next w:val="Normal"/>
    <w:semiHidden/>
    <w:pPr>
      <w:tabs>
        <w:tab w:val="right" w:pos="7100"/>
        <w:tab w:val="left" w:leader="dot" w:pos="8280"/>
      </w:tabs>
      <w:ind w:left="720" w:right="720"/>
    </w:pPr>
    <w:rPr>
      <w:b/>
      <w:smallCaps/>
      <w:color w:val="FF0000"/>
    </w:rPr>
  </w:style>
  <w:style w:type="paragraph" w:styleId="TOC1">
    <w:name w:val="toc 1"/>
    <w:basedOn w:val="Normal"/>
    <w:next w:val="Normal"/>
    <w:semiHidden/>
    <w:pPr>
      <w:tabs>
        <w:tab w:val="right" w:pos="7100"/>
      </w:tabs>
      <w:spacing w:line="360" w:lineRule="atLeast"/>
    </w:pPr>
  </w:style>
  <w:style w:type="paragraph" w:styleId="Index2">
    <w:name w:val="index 2"/>
    <w:basedOn w:val="Normal"/>
    <w:next w:val="Normal"/>
    <w:semiHidden/>
    <w:pPr>
      <w:ind w:left="360"/>
    </w:pPr>
  </w:style>
  <w:style w:type="paragraph" w:styleId="Index1">
    <w:name w:val="index 1"/>
    <w:basedOn w:val="Normal"/>
    <w:next w:val="Normal"/>
    <w:semiHidden/>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FootnoteReference">
    <w:name w:val="footnote reference"/>
    <w:semiHidden/>
    <w:rPr>
      <w:position w:val="6"/>
      <w:sz w:val="18"/>
    </w:rPr>
  </w:style>
  <w:style w:type="paragraph" w:styleId="FootnoteText">
    <w:name w:val="footnote text"/>
    <w:basedOn w:val="Normal"/>
    <w:semiHidden/>
    <w:pPr>
      <w:keepLines/>
      <w:ind w:left="80" w:hanging="100"/>
      <w:jc w:val="both"/>
    </w:pPr>
    <w:rPr>
      <w:sz w:val="18"/>
    </w:rPr>
  </w:style>
  <w:style w:type="paragraph" w:customStyle="1" w:styleId="PageNumber1">
    <w:name w:val="Page Number1"/>
    <w:basedOn w:val="Normal"/>
    <w:next w:val="Normal"/>
  </w:style>
  <w:style w:type="paragraph" w:customStyle="1" w:styleId="Journalentry">
    <w:name w:val="Journal entry"/>
    <w:basedOn w:val="Normal"/>
    <w:pPr>
      <w:tabs>
        <w:tab w:val="left" w:pos="540"/>
        <w:tab w:val="left" w:pos="1080"/>
        <w:tab w:val="left" w:pos="1530"/>
        <w:tab w:val="left" w:pos="1980"/>
        <w:tab w:val="left" w:pos="2610"/>
        <w:tab w:val="right" w:pos="7920"/>
        <w:tab w:val="right" w:pos="8640"/>
      </w:tabs>
      <w:ind w:left="1530" w:hanging="1530"/>
      <w:jc w:val="both"/>
    </w:pPr>
    <w:rPr>
      <w:sz w:val="20"/>
    </w:rPr>
  </w:style>
  <w:style w:type="paragraph" w:styleId="Title">
    <w:name w:val="Title"/>
    <w:basedOn w:val="Normal"/>
    <w:qFormat/>
    <w:pPr>
      <w:jc w:val="right"/>
    </w:pPr>
    <w:rPr>
      <w:b/>
    </w:rPr>
  </w:style>
  <w:style w:type="paragraph" w:customStyle="1" w:styleId="MC">
    <w:name w:val="MC"/>
    <w:basedOn w:val="Normal"/>
    <w:pPr>
      <w:tabs>
        <w:tab w:val="left" w:pos="540"/>
        <w:tab w:val="decimal" w:pos="630"/>
        <w:tab w:val="left" w:pos="1080"/>
        <w:tab w:val="left" w:pos="1530"/>
        <w:tab w:val="right" w:pos="5400"/>
        <w:tab w:val="right" w:pos="8640"/>
      </w:tabs>
      <w:ind w:left="1080" w:hanging="1080"/>
    </w:pPr>
    <w:rPr>
      <w:sz w:val="20"/>
    </w:rPr>
  </w:style>
  <w:style w:type="paragraph" w:customStyle="1" w:styleId="mc0">
    <w:name w:val="mc"/>
    <w:basedOn w:val="MC"/>
    <w:pPr>
      <w:tabs>
        <w:tab w:val="clear" w:pos="540"/>
        <w:tab w:val="clear" w:pos="1530"/>
        <w:tab w:val="left" w:pos="1440"/>
      </w:tabs>
    </w:pPr>
  </w:style>
  <w:style w:type="paragraph" w:customStyle="1" w:styleId="Variables">
    <w:name w:val="Variables"/>
    <w:basedOn w:val="Entry"/>
    <w:rPr>
      <w:b/>
      <w:color w:val="00FF00"/>
    </w:rPr>
  </w:style>
  <w:style w:type="paragraph" w:customStyle="1" w:styleId="tf">
    <w:name w:val="tf"/>
    <w:basedOn w:val="Normal"/>
    <w:pPr>
      <w:tabs>
        <w:tab w:val="left" w:pos="540"/>
        <w:tab w:val="decimal" w:pos="1800"/>
        <w:tab w:val="left" w:pos="2250"/>
        <w:tab w:val="decimal" w:pos="3510"/>
        <w:tab w:val="left" w:pos="3960"/>
        <w:tab w:val="decimal" w:pos="5220"/>
        <w:tab w:val="left" w:pos="5670"/>
        <w:tab w:val="decimal" w:pos="6930"/>
        <w:tab w:val="left" w:pos="7380"/>
      </w:tabs>
    </w:pPr>
    <w:rPr>
      <w:sz w:val="20"/>
    </w:rPr>
  </w:style>
  <w:style w:type="paragraph" w:customStyle="1" w:styleId="True-False">
    <w:name w:val="True- False"/>
    <w:basedOn w:val="Normal"/>
    <w:pPr>
      <w:tabs>
        <w:tab w:val="left" w:pos="540"/>
        <w:tab w:val="decimal" w:pos="1440"/>
        <w:tab w:val="left" w:pos="1620"/>
        <w:tab w:val="right" w:pos="9720"/>
      </w:tabs>
      <w:ind w:left="1620" w:hanging="1620"/>
      <w:jc w:val="both"/>
    </w:pPr>
    <w:rPr>
      <w:sz w:val="20"/>
    </w:rPr>
  </w:style>
  <w:style w:type="paragraph" w:customStyle="1" w:styleId="MultipleChoice">
    <w:name w:val="Multiple Choice"/>
    <w:basedOn w:val="mc0"/>
    <w:pPr>
      <w:tabs>
        <w:tab w:val="clear" w:pos="630"/>
        <w:tab w:val="clear" w:pos="1440"/>
        <w:tab w:val="decimal" w:pos="720"/>
        <w:tab w:val="decimal" w:pos="2340"/>
      </w:tabs>
    </w:pPr>
  </w:style>
  <w:style w:type="paragraph" w:customStyle="1" w:styleId="Headings">
    <w:name w:val="Headings"/>
    <w:basedOn w:val="Normal"/>
    <w:rPr>
      <w:b/>
      <w:sz w:val="28"/>
    </w:rPr>
  </w:style>
  <w:style w:type="paragraph" w:customStyle="1" w:styleId="bi">
    <w:name w:val="bi"/>
    <w:basedOn w:val="Normal"/>
    <w:pPr>
      <w:pBdr>
        <w:top w:val="single" w:sz="6" w:space="1" w:color="auto" w:shadow="1"/>
        <w:left w:val="single" w:sz="6" w:space="1" w:color="auto" w:shadow="1"/>
        <w:bottom w:val="single" w:sz="6" w:space="1" w:color="auto" w:shadow="1"/>
        <w:right w:val="single" w:sz="6" w:space="1" w:color="auto" w:shadow="1"/>
        <w:between w:val="single" w:sz="6" w:space="0" w:color="auto"/>
      </w:pBdr>
      <w:tabs>
        <w:tab w:val="left" w:pos="3240"/>
        <w:tab w:val="left" w:pos="4500"/>
        <w:tab w:val="left" w:pos="4860"/>
        <w:tab w:val="decimal" w:pos="9360"/>
        <w:tab w:val="decimal" w:pos="9720"/>
      </w:tabs>
      <w:spacing w:before="60" w:after="120"/>
      <w:ind w:left="2880" w:right="720"/>
      <w:jc w:val="both"/>
    </w:pPr>
  </w:style>
  <w:style w:type="paragraph" w:customStyle="1" w:styleId="Doubleentries">
    <w:name w:val="Double entries"/>
    <w:basedOn w:val="Normal"/>
    <w:pPr>
      <w:framePr w:w="10080" w:hSpace="180" w:wrap="auto" w:hAnchor="page"/>
      <w:tabs>
        <w:tab w:val="left" w:pos="980"/>
        <w:tab w:val="decimal" w:pos="4860"/>
        <w:tab w:val="decimal" w:pos="5220"/>
        <w:tab w:val="left" w:pos="5580"/>
        <w:tab w:val="left" w:pos="5840"/>
        <w:tab w:val="decimal" w:pos="9720"/>
        <w:tab w:val="decimal" w:pos="10080"/>
      </w:tabs>
      <w:ind w:left="720"/>
      <w:jc w:val="both"/>
    </w:pPr>
  </w:style>
  <w:style w:type="paragraph" w:customStyle="1" w:styleId="Statementhead">
    <w:name w:val="Statement head"/>
    <w:basedOn w:val="Text"/>
    <w:pPr>
      <w:framePr w:w="10080" w:hSpace="180" w:wrap="auto" w:hAnchor="page"/>
      <w:pBdr>
        <w:bottom w:val="single" w:sz="6" w:space="0" w:color="auto"/>
      </w:pBdr>
      <w:tabs>
        <w:tab w:val="left" w:pos="1440"/>
        <w:tab w:val="center" w:pos="8100"/>
      </w:tabs>
      <w:ind w:firstLine="0"/>
    </w:pPr>
    <w:rPr>
      <w:b/>
    </w:rPr>
  </w:style>
  <w:style w:type="paragraph" w:customStyle="1" w:styleId="Plain">
    <w:name w:val="Plain"/>
    <w:basedOn w:val="Illusration"/>
    <w:pPr>
      <w:ind w:left="0" w:firstLine="0"/>
    </w:pPr>
  </w:style>
  <w:style w:type="paragraph" w:customStyle="1" w:styleId="statement">
    <w:name w:val="statement"/>
    <w:basedOn w:val="Text"/>
    <w:pPr>
      <w:tabs>
        <w:tab w:val="left" w:pos="-360"/>
        <w:tab w:val="left" w:pos="-80"/>
        <w:tab w:val="left" w:leader="dot" w:pos="5480"/>
        <w:tab w:val="decimal" w:pos="7560"/>
        <w:tab w:val="decimal" w:pos="7920"/>
        <w:tab w:val="decimal" w:pos="8720"/>
        <w:tab w:val="decimal" w:pos="8820"/>
      </w:tabs>
      <w:ind w:left="-800" w:firstLine="0"/>
      <w:jc w:val="left"/>
    </w:pPr>
    <w:rPr>
      <w:rFonts w:ascii="Times New Roman" w:hAnsi="Times New Roman"/>
    </w:rPr>
  </w:style>
  <w:style w:type="paragraph" w:customStyle="1" w:styleId="AdditionalConsideration">
    <w:name w:val="Additional Consideration"/>
    <w:basedOn w:val="Text"/>
    <w:pPr>
      <w:tabs>
        <w:tab w:val="left" w:pos="360"/>
        <w:tab w:val="right" w:pos="3600"/>
      </w:tabs>
      <w:ind w:right="540" w:firstLine="0"/>
    </w:pPr>
    <w:rPr>
      <w:i/>
      <w:color w:val="00FFFF"/>
    </w:rPr>
  </w:style>
  <w:style w:type="paragraph" w:styleId="List">
    <w:name w:val="List"/>
    <w:basedOn w:val="Text"/>
    <w:semiHidden/>
    <w:pPr>
      <w:spacing w:before="240" w:line="360" w:lineRule="atLeast"/>
      <w:ind w:left="720" w:hanging="720"/>
    </w:pPr>
    <w:rPr>
      <w:sz w:val="36"/>
    </w:rPr>
  </w:style>
  <w:style w:type="paragraph" w:customStyle="1" w:styleId="Comment">
    <w:name w:val="Comment"/>
    <w:basedOn w:val="Plain"/>
    <w:pPr>
      <w:keepNext/>
      <w:framePr w:w="2304" w:hSpace="140" w:wrap="auto" w:hAnchor="page"/>
      <w:tabs>
        <w:tab w:val="left" w:pos="260"/>
      </w:tabs>
      <w:ind w:right="20"/>
      <w:jc w:val="left"/>
    </w:pPr>
    <w:rPr>
      <w:color w:val="0000FF"/>
      <w:sz w:val="16"/>
    </w:rPr>
  </w:style>
  <w:style w:type="paragraph" w:customStyle="1" w:styleId="Norm">
    <w:name w:val="Norm"/>
    <w:basedOn w:val="Normal"/>
    <w:pPr>
      <w:tabs>
        <w:tab w:val="right" w:leader="dot" w:pos="7020"/>
      </w:tabs>
      <w:ind w:right="-464" w:firstLine="1440"/>
    </w:pPr>
    <w:rPr>
      <w:sz w:val="20"/>
    </w:rPr>
  </w:style>
  <w:style w:type="paragraph" w:customStyle="1" w:styleId="Helvetica10point">
    <w:name w:val="Helvetica 10 point"/>
    <w:basedOn w:val="Normal"/>
    <w:rPr>
      <w:sz w:val="20"/>
    </w:rPr>
  </w:style>
  <w:style w:type="paragraph" w:customStyle="1" w:styleId="m">
    <w:name w:val="m"/>
    <w:basedOn w:val="mc0"/>
    <w:pPr>
      <w:tabs>
        <w:tab w:val="clear" w:pos="630"/>
        <w:tab w:val="clear" w:pos="1440"/>
        <w:tab w:val="decimal" w:pos="720"/>
        <w:tab w:val="left" w:pos="1530"/>
      </w:tabs>
    </w:pPr>
  </w:style>
  <w:style w:type="paragraph" w:customStyle="1" w:styleId="normaltext">
    <w:name w:val="normal text"/>
    <w:basedOn w:val="Normal"/>
    <w:pPr>
      <w:tabs>
        <w:tab w:val="left" w:pos="360"/>
      </w:tabs>
      <w:jc w:val="both"/>
    </w:pPr>
  </w:style>
  <w:style w:type="paragraph" w:customStyle="1" w:styleId="Exercises">
    <w:name w:val="Exercises"/>
    <w:basedOn w:val="Comment"/>
    <w:pPr>
      <w:framePr w:wrap="auto"/>
    </w:pPr>
    <w:rPr>
      <w:b/>
      <w:color w:val="FF0000"/>
      <w:sz w:val="20"/>
    </w:rPr>
  </w:style>
  <w:style w:type="paragraph" w:customStyle="1" w:styleId="Exhibitlist">
    <w:name w:val="Exhibit list"/>
    <w:basedOn w:val="Exhibit"/>
    <w:pPr>
      <w:keepNext/>
      <w:framePr w:wrap="auto"/>
      <w:tabs>
        <w:tab w:val="clear" w:pos="980"/>
        <w:tab w:val="clear" w:pos="1880"/>
      </w:tabs>
      <w:ind w:left="2700" w:right="0" w:hanging="360"/>
      <w:jc w:val="both"/>
    </w:pPr>
  </w:style>
  <w:style w:type="paragraph" w:customStyle="1" w:styleId="Solutionentry">
    <w:name w:val="Solution entry"/>
    <w:basedOn w:val="Entry"/>
    <w:pPr>
      <w:keepNext/>
      <w:pBdr>
        <w:top w:val="none" w:sz="0" w:space="0" w:color="auto"/>
        <w:left w:val="none" w:sz="0" w:space="0" w:color="auto"/>
        <w:bottom w:val="none" w:sz="0" w:space="0" w:color="auto"/>
        <w:right w:val="none" w:sz="0" w:space="0" w:color="auto"/>
      </w:pBdr>
      <w:spacing w:before="240"/>
    </w:pPr>
  </w:style>
  <w:style w:type="paragraph" w:customStyle="1" w:styleId="dcnarrow-48pt">
    <w:name w:val="dc: narrow-48pt"/>
    <w:basedOn w:val="Normal"/>
    <w:pPr>
      <w:keepNext/>
      <w:framePr w:w="600" w:hSpace="180" w:wrap="auto" w:hAnchor="text"/>
    </w:pPr>
    <w:rPr>
      <w:sz w:val="96"/>
    </w:rPr>
  </w:style>
  <w:style w:type="paragraph" w:customStyle="1" w:styleId="dcwide-boxed-48pt">
    <w:name w:val="dc: wide-boxed-48pt"/>
    <w:basedOn w:val="Normal"/>
    <w:pPr>
      <w:keepNext/>
      <w:framePr w:w="1040" w:hSpace="180" w:wrap="auto" w:hAnchor="text"/>
      <w:pBdr>
        <w:top w:val="double" w:sz="6" w:space="1" w:color="auto"/>
        <w:left w:val="double" w:sz="6" w:space="1" w:color="auto"/>
        <w:bottom w:val="double" w:sz="6" w:space="1" w:color="auto"/>
        <w:right w:val="double" w:sz="6" w:space="1" w:color="auto"/>
      </w:pBdr>
      <w:jc w:val="center"/>
    </w:pPr>
    <w:rPr>
      <w:sz w:val="96"/>
    </w:rPr>
  </w:style>
  <w:style w:type="paragraph" w:customStyle="1" w:styleId="cells">
    <w:name w:val="cells"/>
    <w:basedOn w:val="Normal"/>
    <w:pPr>
      <w:jc w:val="right"/>
    </w:pPr>
    <w:rPr>
      <w:sz w:val="16"/>
    </w:rPr>
  </w:style>
  <w:style w:type="paragraph" w:customStyle="1" w:styleId="AmortSch">
    <w:name w:val="Amort.Sch."/>
    <w:basedOn w:val="Normal"/>
    <w:pPr>
      <w:keepNext/>
      <w:keepLines/>
      <w:pBdr>
        <w:left w:val="single" w:sz="6" w:space="15" w:color="auto"/>
        <w:bottom w:val="single" w:sz="6" w:space="15" w:color="auto"/>
        <w:right w:val="single" w:sz="6" w:space="15" w:color="auto"/>
      </w:pBdr>
      <w:tabs>
        <w:tab w:val="right" w:pos="1880"/>
        <w:tab w:val="right" w:pos="2780"/>
        <w:tab w:val="right" w:pos="3420"/>
        <w:tab w:val="right" w:pos="3600"/>
        <w:tab w:val="right" w:pos="4220"/>
        <w:tab w:val="right" w:pos="5220"/>
        <w:tab w:val="right" w:pos="5760"/>
        <w:tab w:val="right" w:pos="6660"/>
      </w:tabs>
      <w:spacing w:before="20"/>
      <w:ind w:left="540" w:right="540"/>
    </w:pPr>
    <w:rPr>
      <w:sz w:val="18"/>
    </w:rPr>
  </w:style>
  <w:style w:type="paragraph" w:customStyle="1" w:styleId="AmortSchHead">
    <w:name w:val="Amort. Sch.Head"/>
    <w:basedOn w:val="AmortSch"/>
    <w:pPr>
      <w:pBdr>
        <w:top w:val="single" w:sz="6" w:space="15" w:color="auto"/>
        <w:bottom w:val="none" w:sz="0" w:space="0" w:color="auto"/>
      </w:pBdr>
      <w:tabs>
        <w:tab w:val="clear" w:pos="1880"/>
        <w:tab w:val="clear" w:pos="3420"/>
        <w:tab w:val="clear" w:pos="3600"/>
        <w:tab w:val="clear" w:pos="4220"/>
        <w:tab w:val="clear" w:pos="5220"/>
        <w:tab w:val="clear" w:pos="5760"/>
        <w:tab w:val="clear" w:pos="6660"/>
        <w:tab w:val="center" w:pos="980"/>
        <w:tab w:val="center" w:pos="1620"/>
        <w:tab w:val="center" w:pos="3320"/>
        <w:tab w:val="center" w:pos="5040"/>
        <w:tab w:val="center" w:pos="6200"/>
      </w:tabs>
    </w:pPr>
    <w:rPr>
      <w:b/>
      <w:color w:val="FF0000"/>
      <w:sz w:val="14"/>
    </w:rPr>
  </w:style>
  <w:style w:type="paragraph" w:customStyle="1" w:styleId="Entry000s">
    <w:name w:val="Entry(000s)"/>
    <w:basedOn w:val="Entry"/>
    <w:pPr>
      <w:tabs>
        <w:tab w:val="clear" w:pos="5580"/>
        <w:tab w:val="clear" w:pos="6120"/>
        <w:tab w:val="decimal" w:leader="dot" w:pos="5040"/>
        <w:tab w:val="decimal" w:pos="5940"/>
      </w:tabs>
    </w:pPr>
  </w:style>
  <w:style w:type="paragraph" w:customStyle="1" w:styleId="Price">
    <w:name w:val="Price"/>
    <w:basedOn w:val="Normal"/>
    <w:pPr>
      <w:pBdr>
        <w:top w:val="single" w:sz="6" w:space="5" w:color="auto" w:shadow="1"/>
        <w:left w:val="single" w:sz="6" w:space="5" w:color="auto" w:shadow="1"/>
        <w:bottom w:val="single" w:sz="6" w:space="5" w:color="auto" w:shadow="1"/>
        <w:right w:val="single" w:sz="6" w:space="5" w:color="auto" w:shadow="1"/>
      </w:pBdr>
      <w:tabs>
        <w:tab w:val="right" w:pos="2960"/>
        <w:tab w:val="left" w:pos="3140"/>
        <w:tab w:val="right" w:pos="5480"/>
        <w:tab w:val="left" w:pos="5660"/>
        <w:tab w:val="right" w:pos="6840"/>
      </w:tabs>
      <w:ind w:left="440"/>
    </w:pPr>
  </w:style>
  <w:style w:type="paragraph" w:customStyle="1" w:styleId="Quote1">
    <w:name w:val="Quote1"/>
    <w:basedOn w:val="Text"/>
    <w:pPr>
      <w:framePr w:w="2520" w:hSpace="180" w:wrap="auto" w:hAnchor="text" w:xAlign="right"/>
      <w:pBdr>
        <w:top w:val="single" w:sz="6" w:space="1" w:color="auto"/>
        <w:left w:val="single" w:sz="6" w:space="1" w:color="auto"/>
        <w:bottom w:val="single" w:sz="6" w:space="1" w:color="auto"/>
        <w:right w:val="single" w:sz="6" w:space="1" w:color="auto"/>
      </w:pBdr>
      <w:spacing w:before="240"/>
      <w:ind w:right="100" w:firstLine="0"/>
      <w:jc w:val="center"/>
    </w:pPr>
    <w:rPr>
      <w:rFonts w:ascii="Times New Roman" w:hAnsi="Times New Roman"/>
      <w:color w:val="FF00FF"/>
    </w:rPr>
  </w:style>
  <w:style w:type="paragraph" w:customStyle="1" w:styleId="boxedinsert">
    <w:name w:val="boxed insert"/>
    <w:basedOn w:val="Quote1"/>
    <w:pPr>
      <w:framePr w:w="3960" w:wrap="auto"/>
      <w:tabs>
        <w:tab w:val="left" w:pos="180"/>
        <w:tab w:val="center" w:pos="2520"/>
        <w:tab w:val="center" w:pos="3420"/>
      </w:tabs>
      <w:ind w:right="180"/>
      <w:jc w:val="left"/>
    </w:pPr>
    <w:rPr>
      <w:color w:val="000000"/>
      <w:sz w:val="18"/>
    </w:rPr>
  </w:style>
  <w:style w:type="paragraph" w:customStyle="1" w:styleId="spreadsheetentry">
    <w:name w:val="spreadsheet entry"/>
    <w:basedOn w:val="Entry"/>
    <w:pPr>
      <w:tabs>
        <w:tab w:val="clear" w:pos="720"/>
        <w:tab w:val="left" w:pos="1440"/>
        <w:tab w:val="left" w:pos="1700"/>
      </w:tabs>
    </w:pPr>
  </w:style>
  <w:style w:type="paragraph" w:customStyle="1" w:styleId="Questions">
    <w:name w:val="Questions"/>
    <w:basedOn w:val="Text"/>
    <w:pPr>
      <w:spacing w:before="240" w:line="360" w:lineRule="atLeast"/>
    </w:pPr>
  </w:style>
  <w:style w:type="paragraph" w:customStyle="1" w:styleId="oheading6">
    <w:name w:val="oheading 6"/>
    <w:basedOn w:val="Heading5"/>
    <w:pPr>
      <w:framePr w:wrap="auto"/>
      <w:outlineLvl w:val="9"/>
    </w:pPr>
    <w:rPr>
      <w:color w:val="0000FF"/>
    </w:rPr>
  </w:style>
  <w:style w:type="paragraph" w:customStyle="1" w:styleId="table3">
    <w:name w:val="table3"/>
    <w:pPr>
      <w:keepLines/>
      <w:suppressLineNumbers/>
      <w:tabs>
        <w:tab w:val="left" w:pos="420"/>
        <w:tab w:val="left" w:pos="740"/>
        <w:tab w:val="left" w:pos="4880"/>
      </w:tabs>
      <w:ind w:right="-20"/>
    </w:pPr>
    <w:rPr>
      <w:rFonts w:ascii="Times New Roman" w:hAnsi="Times New Roman"/>
      <w:color w:val="000000"/>
      <w:sz w:val="18"/>
    </w:rPr>
  </w:style>
  <w:style w:type="paragraph" w:customStyle="1" w:styleId="table6">
    <w:name w:val="table6"/>
    <w:pPr>
      <w:keepLines/>
      <w:suppressLineNumbers/>
      <w:tabs>
        <w:tab w:val="left" w:pos="1380"/>
        <w:tab w:val="left" w:pos="5720"/>
        <w:tab w:val="decimal" w:pos="7740"/>
      </w:tabs>
    </w:pPr>
    <w:rPr>
      <w:rFonts w:ascii="Times New Roman" w:hAnsi="Times New Roman"/>
      <w:color w:val="000000"/>
      <w:sz w:val="18"/>
    </w:rPr>
  </w:style>
  <w:style w:type="paragraph" w:customStyle="1" w:styleId="table8">
    <w:name w:val="table8"/>
    <w:pPr>
      <w:keepLines/>
      <w:suppressLineNumbers/>
      <w:tabs>
        <w:tab w:val="left" w:pos="860"/>
      </w:tabs>
    </w:pPr>
    <w:rPr>
      <w:rFonts w:ascii="Times New Roman" w:hAnsi="Times New Roman"/>
      <w:color w:val="000000"/>
      <w:sz w:val="18"/>
    </w:rPr>
  </w:style>
  <w:style w:type="paragraph" w:customStyle="1" w:styleId="para10">
    <w:name w:val="para10"/>
    <w:pPr>
      <w:suppressLineNumbers/>
    </w:pPr>
    <w:rPr>
      <w:rFonts w:ascii="Times New Roman" w:hAnsi="Times New Roman"/>
      <w:color w:val="000000"/>
      <w:sz w:val="18"/>
    </w:rPr>
  </w:style>
  <w:style w:type="paragraph" w:customStyle="1" w:styleId="para11">
    <w:name w:val="para11"/>
    <w:pPr>
      <w:suppressLineNumbers/>
      <w:ind w:firstLine="5660"/>
    </w:pPr>
    <w:rPr>
      <w:rFonts w:ascii="Times New Roman" w:hAnsi="Times New Roman"/>
      <w:color w:val="000000"/>
      <w:sz w:val="18"/>
    </w:rPr>
  </w:style>
  <w:style w:type="paragraph" w:customStyle="1" w:styleId="para16">
    <w:name w:val="para16"/>
    <w:pPr>
      <w:suppressLineNumbers/>
      <w:tabs>
        <w:tab w:val="left" w:pos="800"/>
      </w:tabs>
      <w:ind w:left="800" w:hanging="340"/>
    </w:pPr>
    <w:rPr>
      <w:rFonts w:ascii="Times New Roman" w:hAnsi="Times New Roman"/>
      <w:color w:val="000000"/>
      <w:sz w:val="18"/>
    </w:rPr>
  </w:style>
  <w:style w:type="paragraph" w:customStyle="1" w:styleId="para17">
    <w:name w:val="para17"/>
    <w:pPr>
      <w:suppressLineNumbers/>
      <w:ind w:firstLine="460"/>
    </w:pPr>
    <w:rPr>
      <w:rFonts w:ascii="Times New Roman" w:hAnsi="Times New Roman"/>
      <w:color w:val="000000"/>
      <w:sz w:val="18"/>
    </w:rPr>
  </w:style>
  <w:style w:type="paragraph" w:customStyle="1" w:styleId="para36">
    <w:name w:val="para36"/>
    <w:pPr>
      <w:suppressLineNumbers/>
      <w:tabs>
        <w:tab w:val="left" w:pos="460"/>
      </w:tabs>
    </w:pPr>
    <w:rPr>
      <w:rFonts w:ascii="Times New Roman" w:hAnsi="Times New Roman"/>
      <w:color w:val="000000"/>
      <w:sz w:val="18"/>
    </w:rPr>
  </w:style>
  <w:style w:type="paragraph" w:customStyle="1" w:styleId="table39">
    <w:name w:val="table39"/>
    <w:pPr>
      <w:keepLines/>
      <w:suppressLineNumbers/>
      <w:tabs>
        <w:tab w:val="left" w:pos="1080"/>
      </w:tabs>
    </w:pPr>
    <w:rPr>
      <w:rFonts w:ascii="Times New Roman" w:hAnsi="Times New Roman"/>
      <w:color w:val="000000"/>
      <w:sz w:val="18"/>
    </w:rPr>
  </w:style>
  <w:style w:type="paragraph" w:customStyle="1" w:styleId="table154">
    <w:name w:val="table154"/>
    <w:pPr>
      <w:keepLines/>
      <w:suppressLineNumbers/>
      <w:tabs>
        <w:tab w:val="left" w:pos="4060"/>
      </w:tabs>
    </w:pPr>
    <w:rPr>
      <w:rFonts w:ascii="Times New Roman" w:hAnsi="Times New Roman"/>
      <w:color w:val="000000"/>
      <w:sz w:val="18"/>
    </w:rPr>
  </w:style>
  <w:style w:type="paragraph" w:customStyle="1" w:styleId="table155">
    <w:name w:val="table155"/>
    <w:pPr>
      <w:keepLines/>
      <w:suppressLineNumbers/>
      <w:tabs>
        <w:tab w:val="left" w:pos="140"/>
        <w:tab w:val="decimal" w:pos="8000"/>
        <w:tab w:val="decimal" w:pos="8620"/>
      </w:tabs>
      <w:spacing w:line="480" w:lineRule="atLeast"/>
    </w:pPr>
    <w:rPr>
      <w:rFonts w:ascii="Times New Roman" w:hAnsi="Times New Roman"/>
      <w:color w:val="000000"/>
      <w:sz w:val="18"/>
    </w:rPr>
  </w:style>
  <w:style w:type="paragraph" w:customStyle="1" w:styleId="table156">
    <w:name w:val="table156"/>
    <w:pPr>
      <w:keepLines/>
      <w:suppressLineNumbers/>
      <w:tabs>
        <w:tab w:val="decimal" w:pos="5880"/>
        <w:tab w:val="decimal" w:pos="6300"/>
        <w:tab w:val="decimal" w:pos="8000"/>
      </w:tabs>
    </w:pPr>
    <w:rPr>
      <w:rFonts w:ascii="Times New Roman" w:hAnsi="Times New Roman"/>
      <w:color w:val="000000"/>
      <w:sz w:val="18"/>
    </w:rPr>
  </w:style>
  <w:style w:type="paragraph" w:customStyle="1" w:styleId="table157">
    <w:name w:val="table157"/>
    <w:pPr>
      <w:keepLines/>
      <w:suppressLineNumbers/>
      <w:tabs>
        <w:tab w:val="left" w:pos="4180"/>
      </w:tabs>
    </w:pPr>
    <w:rPr>
      <w:rFonts w:ascii="Times New Roman" w:hAnsi="Times New Roman"/>
      <w:color w:val="000000"/>
      <w:sz w:val="18"/>
    </w:rPr>
  </w:style>
  <w:style w:type="paragraph" w:customStyle="1" w:styleId="para160">
    <w:name w:val="para160"/>
    <w:pPr>
      <w:suppressLineNumbers/>
      <w:ind w:left="4360" w:hanging="560"/>
    </w:pPr>
    <w:rPr>
      <w:rFonts w:ascii="Times New Roman" w:hAnsi="Times New Roman"/>
      <w:color w:val="000000"/>
      <w:sz w:val="18"/>
    </w:rPr>
  </w:style>
  <w:style w:type="paragraph" w:customStyle="1" w:styleId="para107">
    <w:name w:val="para107"/>
    <w:pPr>
      <w:suppressLineNumbers/>
      <w:ind w:firstLine="700"/>
    </w:pPr>
    <w:rPr>
      <w:rFonts w:ascii="Times New Roman" w:hAnsi="Times New Roman"/>
      <w:color w:val="000000"/>
      <w:sz w:val="18"/>
    </w:rPr>
  </w:style>
  <w:style w:type="paragraph" w:customStyle="1" w:styleId="cent159">
    <w:name w:val="cent159"/>
    <w:pPr>
      <w:suppressLineNumbers/>
      <w:jc w:val="center"/>
    </w:pPr>
    <w:rPr>
      <w:rFonts w:ascii="Times New Roman" w:hAnsi="Times New Roman"/>
      <w:color w:val="000000"/>
      <w:sz w:val="18"/>
    </w:rPr>
  </w:style>
  <w:style w:type="paragraph" w:customStyle="1" w:styleId="table162">
    <w:name w:val="table162"/>
    <w:pPr>
      <w:keepLines/>
      <w:suppressLineNumbers/>
      <w:tabs>
        <w:tab w:val="left" w:pos="4260"/>
      </w:tabs>
    </w:pPr>
    <w:rPr>
      <w:rFonts w:ascii="Times New Roman" w:hAnsi="Times New Roman"/>
      <w:color w:val="000000"/>
      <w:sz w:val="18"/>
    </w:rPr>
  </w:style>
  <w:style w:type="paragraph" w:customStyle="1" w:styleId="table163">
    <w:name w:val="table163"/>
    <w:pPr>
      <w:keepLines/>
      <w:suppressLineNumbers/>
      <w:tabs>
        <w:tab w:val="decimal" w:pos="8020"/>
        <w:tab w:val="decimal" w:pos="8580"/>
      </w:tabs>
      <w:spacing w:line="480" w:lineRule="atLeast"/>
    </w:pPr>
    <w:rPr>
      <w:rFonts w:ascii="Times New Roman" w:hAnsi="Times New Roman"/>
      <w:color w:val="000000"/>
      <w:sz w:val="18"/>
    </w:rPr>
  </w:style>
  <w:style w:type="paragraph" w:customStyle="1" w:styleId="table164">
    <w:name w:val="table164"/>
    <w:pPr>
      <w:keepLines/>
      <w:suppressLineNumbers/>
      <w:tabs>
        <w:tab w:val="left" w:pos="540"/>
        <w:tab w:val="decimal" w:pos="6080"/>
        <w:tab w:val="decimal" w:pos="6980"/>
        <w:tab w:val="decimal" w:pos="8020"/>
      </w:tabs>
    </w:pPr>
    <w:rPr>
      <w:rFonts w:ascii="Times New Roman" w:hAnsi="Times New Roman"/>
      <w:color w:val="000000"/>
      <w:sz w:val="18"/>
    </w:rPr>
  </w:style>
  <w:style w:type="paragraph" w:customStyle="1" w:styleId="table165">
    <w:name w:val="table165"/>
    <w:pPr>
      <w:keepLines/>
      <w:suppressLineNumbers/>
      <w:tabs>
        <w:tab w:val="left" w:pos="5680"/>
        <w:tab w:val="left" w:pos="6340"/>
        <w:tab w:val="left" w:pos="7260"/>
      </w:tabs>
    </w:pPr>
    <w:rPr>
      <w:rFonts w:ascii="Times New Roman" w:hAnsi="Times New Roman"/>
      <w:color w:val="000000"/>
      <w:sz w:val="18"/>
    </w:rPr>
  </w:style>
  <w:style w:type="paragraph" w:customStyle="1" w:styleId="table166">
    <w:name w:val="table166"/>
    <w:pPr>
      <w:keepLines/>
      <w:suppressLineNumbers/>
      <w:tabs>
        <w:tab w:val="left" w:pos="820"/>
        <w:tab w:val="left" w:pos="7180"/>
        <w:tab w:val="decimal" w:pos="8020"/>
      </w:tabs>
    </w:pPr>
    <w:rPr>
      <w:rFonts w:ascii="Times New Roman" w:hAnsi="Times New Roman"/>
      <w:color w:val="000000"/>
      <w:sz w:val="18"/>
    </w:rPr>
  </w:style>
  <w:style w:type="paragraph" w:customStyle="1" w:styleId="table167">
    <w:name w:val="table167"/>
    <w:pPr>
      <w:keepLines/>
      <w:suppressLineNumbers/>
      <w:tabs>
        <w:tab w:val="left" w:pos="620"/>
        <w:tab w:val="decimal" w:pos="8020"/>
      </w:tabs>
    </w:pPr>
    <w:rPr>
      <w:rFonts w:ascii="Times New Roman" w:hAnsi="Times New Roman"/>
      <w:color w:val="000000"/>
      <w:sz w:val="18"/>
    </w:rPr>
  </w:style>
  <w:style w:type="paragraph" w:customStyle="1" w:styleId="table168">
    <w:name w:val="table168"/>
    <w:pPr>
      <w:keepLines/>
      <w:suppressLineNumbers/>
      <w:tabs>
        <w:tab w:val="left" w:pos="620"/>
        <w:tab w:val="left" w:pos="7180"/>
        <w:tab w:val="decimal" w:pos="8020"/>
        <w:tab w:val="decimal" w:pos="8580"/>
      </w:tabs>
      <w:spacing w:line="480" w:lineRule="atLeast"/>
    </w:pPr>
    <w:rPr>
      <w:rFonts w:ascii="Times New Roman" w:hAnsi="Times New Roman"/>
      <w:color w:val="000000"/>
      <w:sz w:val="18"/>
    </w:rPr>
  </w:style>
  <w:style w:type="paragraph" w:customStyle="1" w:styleId="para170">
    <w:name w:val="para170"/>
    <w:pPr>
      <w:suppressLineNumbers/>
      <w:ind w:firstLine="520"/>
    </w:pPr>
    <w:rPr>
      <w:rFonts w:ascii="Times New Roman" w:hAnsi="Times New Roman"/>
      <w:color w:val="000000"/>
      <w:sz w:val="18"/>
    </w:rPr>
  </w:style>
  <w:style w:type="paragraph" w:customStyle="1" w:styleId="Solutions">
    <w:name w:val="Solutions"/>
    <w:basedOn w:val="Heading5"/>
    <w:pPr>
      <w:framePr w:w="0" w:hSpace="0" w:wrap="auto" w:hAnchor="text"/>
      <w:outlineLvl w:val="9"/>
    </w:pPr>
    <w:rPr>
      <w:rFonts w:ascii="Times New Roman" w:hAnsi="Times New Roman"/>
    </w:rPr>
  </w:style>
  <w:style w:type="paragraph" w:customStyle="1" w:styleId="text1">
    <w:name w:val="text1"/>
    <w:basedOn w:val="Text"/>
    <w:pPr>
      <w:spacing w:before="240"/>
      <w:ind w:firstLine="0"/>
    </w:pPr>
  </w:style>
  <w:style w:type="paragraph" w:customStyle="1" w:styleId="para39">
    <w:name w:val="para39"/>
    <w:pPr>
      <w:suppressLineNumbers/>
    </w:pPr>
    <w:rPr>
      <w:rFonts w:ascii="Times New Roman" w:hAnsi="Times New Roman"/>
      <w:i/>
      <w:color w:val="000000"/>
      <w:sz w:val="24"/>
    </w:rPr>
  </w:style>
  <w:style w:type="paragraph" w:customStyle="1" w:styleId="para40">
    <w:name w:val="para40"/>
    <w:pPr>
      <w:suppressLineNumbers/>
    </w:pPr>
    <w:rPr>
      <w:rFonts w:ascii="Times New Roman" w:hAnsi="Times New Roman"/>
      <w:color w:val="000000"/>
      <w:sz w:val="24"/>
    </w:rPr>
  </w:style>
  <w:style w:type="paragraph" w:customStyle="1" w:styleId="para41">
    <w:name w:val="para41"/>
    <w:pPr>
      <w:suppressLineNumbers/>
    </w:pPr>
    <w:rPr>
      <w:rFonts w:ascii="Times New Roman" w:hAnsi="Times New Roman"/>
      <w:b/>
      <w:color w:val="000000"/>
      <w:sz w:val="24"/>
    </w:rPr>
  </w:style>
  <w:style w:type="paragraph" w:customStyle="1" w:styleId="para42">
    <w:name w:val="para42"/>
    <w:pPr>
      <w:suppressLineNumbers/>
      <w:tabs>
        <w:tab w:val="left" w:pos="300"/>
      </w:tabs>
    </w:pPr>
    <w:rPr>
      <w:rFonts w:ascii="Times New Roman" w:hAnsi="Times New Roman"/>
      <w:color w:val="000000"/>
      <w:sz w:val="24"/>
    </w:rPr>
  </w:style>
  <w:style w:type="paragraph" w:customStyle="1" w:styleId="para43">
    <w:name w:val="para43"/>
    <w:pPr>
      <w:suppressLineNumbers/>
      <w:tabs>
        <w:tab w:val="left" w:pos="300"/>
      </w:tabs>
      <w:ind w:left="300" w:hanging="300"/>
    </w:pPr>
    <w:rPr>
      <w:rFonts w:ascii="Times New Roman" w:hAnsi="Times New Roman"/>
      <w:color w:val="000000"/>
      <w:sz w:val="24"/>
    </w:rPr>
  </w:style>
  <w:style w:type="paragraph" w:customStyle="1" w:styleId="para51">
    <w:name w:val="para51"/>
    <w:pPr>
      <w:suppressLineNumbers/>
      <w:tabs>
        <w:tab w:val="left" w:pos="5560"/>
      </w:tabs>
      <w:ind w:left="5840" w:hanging="580"/>
    </w:pPr>
    <w:rPr>
      <w:rFonts w:ascii="Times New Roman" w:hAnsi="Times New Roman"/>
      <w:color w:val="000000"/>
      <w:sz w:val="24"/>
    </w:rPr>
  </w:style>
  <w:style w:type="paragraph" w:customStyle="1" w:styleId="BottomLine">
    <w:name w:val="Bottom Line"/>
    <w:basedOn w:val="Normal"/>
    <w:pPr>
      <w:framePr w:w="10080" w:hSpace="180" w:wrap="auto" w:hAnchor="page"/>
      <w:ind w:left="80"/>
      <w:jc w:val="both"/>
    </w:pPr>
    <w:rPr>
      <w:color w:val="FF00FF"/>
    </w:rPr>
  </w:style>
  <w:style w:type="paragraph" w:customStyle="1" w:styleId="heading10">
    <w:name w:val="heading 10"/>
    <w:basedOn w:val="oheading5"/>
    <w:next w:val="Normal"/>
    <w:pPr>
      <w:keepLines/>
      <w:framePr w:w="1980" w:hSpace="180" w:wrap="auto" w:hAnchor="page"/>
    </w:pPr>
    <w:rPr>
      <w:rFonts w:ascii="Times New Roman" w:hAnsi="Times New Roman"/>
      <w:color w:val="0000FF"/>
    </w:rPr>
  </w:style>
  <w:style w:type="paragraph" w:customStyle="1" w:styleId="para2">
    <w:name w:val="para2"/>
    <w:pPr>
      <w:suppressLineNumbers/>
      <w:ind w:firstLine="220"/>
      <w:jc w:val="both"/>
    </w:pPr>
    <w:rPr>
      <w:rFonts w:ascii="Times New Roman" w:hAnsi="Times New Roman"/>
      <w:b/>
      <w:color w:val="000000"/>
      <w:sz w:val="24"/>
    </w:rPr>
  </w:style>
  <w:style w:type="paragraph" w:customStyle="1" w:styleId="para3">
    <w:name w:val="para3"/>
    <w:pPr>
      <w:suppressLineNumbers/>
      <w:ind w:firstLine="400"/>
      <w:jc w:val="both"/>
    </w:pPr>
    <w:rPr>
      <w:rFonts w:ascii="Times New Roman" w:hAnsi="Times New Roman"/>
      <w:color w:val="000000"/>
      <w:sz w:val="24"/>
    </w:rPr>
  </w:style>
  <w:style w:type="paragraph" w:customStyle="1" w:styleId="para7">
    <w:name w:val="para7"/>
    <w:pPr>
      <w:suppressLineNumbers/>
      <w:tabs>
        <w:tab w:val="left" w:pos="780"/>
      </w:tabs>
      <w:ind w:firstLine="400"/>
      <w:jc w:val="both"/>
    </w:pPr>
    <w:rPr>
      <w:rFonts w:ascii="Times New Roman" w:hAnsi="Times New Roman"/>
      <w:color w:val="000000"/>
      <w:sz w:val="24"/>
    </w:rPr>
  </w:style>
  <w:style w:type="paragraph" w:customStyle="1" w:styleId="Illustration">
    <w:name w:val="Illustration"/>
    <w:basedOn w:val="Normal"/>
    <w:pPr>
      <w:keepNext/>
      <w:ind w:left="180" w:right="180"/>
      <w:jc w:val="both"/>
    </w:pPr>
  </w:style>
  <w:style w:type="paragraph" w:customStyle="1" w:styleId="para1">
    <w:name w:val="para1"/>
    <w:pPr>
      <w:suppressLineNumbers/>
    </w:pPr>
    <w:rPr>
      <w:rFonts w:ascii="Times New Roman" w:hAnsi="Times New Roman"/>
      <w:b/>
      <w:color w:val="000000"/>
      <w:sz w:val="24"/>
    </w:rPr>
  </w:style>
  <w:style w:type="paragraph" w:customStyle="1" w:styleId="4columns">
    <w:name w:val="4 columns"/>
    <w:basedOn w:val="Normal"/>
    <w:pPr>
      <w:tabs>
        <w:tab w:val="left" w:pos="2700"/>
        <w:tab w:val="left" w:pos="5480"/>
        <w:tab w:val="left" w:pos="7200"/>
      </w:tabs>
      <w:ind w:left="540" w:hanging="540"/>
    </w:pPr>
    <w:rPr>
      <w:sz w:val="20"/>
    </w:rPr>
  </w:style>
  <w:style w:type="paragraph" w:customStyle="1" w:styleId="cent3">
    <w:name w:val="cent3"/>
    <w:pPr>
      <w:suppressLineNumbers/>
      <w:jc w:val="center"/>
    </w:pPr>
    <w:rPr>
      <w:rFonts w:ascii="Times New Roman" w:hAnsi="Times New Roman"/>
      <w:i/>
      <w:color w:val="000000"/>
      <w:sz w:val="24"/>
    </w:rPr>
  </w:style>
  <w:style w:type="paragraph" w:customStyle="1" w:styleId="cent4">
    <w:name w:val="cent4"/>
    <w:pPr>
      <w:suppressLineNumbers/>
      <w:jc w:val="center"/>
    </w:pPr>
    <w:rPr>
      <w:rFonts w:ascii="Times New Roman" w:hAnsi="Times New Roman"/>
      <w:b/>
      <w:color w:val="000000"/>
      <w:sz w:val="24"/>
    </w:rPr>
  </w:style>
  <w:style w:type="paragraph" w:customStyle="1" w:styleId="para5">
    <w:name w:val="para5"/>
    <w:pPr>
      <w:suppressLineNumbers/>
      <w:ind w:firstLine="220"/>
    </w:pPr>
    <w:rPr>
      <w:rFonts w:ascii="Times New Roman" w:hAnsi="Times New Roman"/>
      <w:b/>
      <w:color w:val="000000"/>
      <w:sz w:val="24"/>
    </w:rPr>
  </w:style>
  <w:style w:type="paragraph" w:customStyle="1" w:styleId="para6">
    <w:name w:val="para6"/>
    <w:pPr>
      <w:suppressLineNumbers/>
      <w:ind w:left="220"/>
    </w:pPr>
    <w:rPr>
      <w:rFonts w:ascii="Times New Roman" w:hAnsi="Times New Roman"/>
      <w:color w:val="000000"/>
      <w:sz w:val="24"/>
    </w:rPr>
  </w:style>
  <w:style w:type="paragraph" w:customStyle="1" w:styleId="table7">
    <w:name w:val="table7"/>
    <w:pPr>
      <w:keepLines/>
      <w:suppressLineNumbers/>
      <w:tabs>
        <w:tab w:val="decimal" w:pos="6760"/>
      </w:tabs>
    </w:pPr>
    <w:rPr>
      <w:rFonts w:ascii="Times New Roman" w:hAnsi="Times New Roman"/>
      <w:color w:val="000000"/>
      <w:sz w:val="24"/>
    </w:rPr>
  </w:style>
  <w:style w:type="paragraph" w:customStyle="1" w:styleId="para8">
    <w:name w:val="para8"/>
    <w:pPr>
      <w:suppressLineNumbers/>
      <w:tabs>
        <w:tab w:val="left" w:pos="5940"/>
      </w:tabs>
      <w:ind w:firstLine="220"/>
    </w:pPr>
    <w:rPr>
      <w:rFonts w:ascii="Times New Roman" w:hAnsi="Times New Roman"/>
      <w:color w:val="000000"/>
      <w:sz w:val="24"/>
    </w:rPr>
  </w:style>
  <w:style w:type="paragraph" w:customStyle="1" w:styleId="para9">
    <w:name w:val="para9"/>
    <w:pPr>
      <w:suppressLineNumbers/>
      <w:ind w:firstLine="400"/>
    </w:pPr>
    <w:rPr>
      <w:rFonts w:ascii="Times New Roman" w:hAnsi="Times New Roman"/>
      <w:color w:val="000000"/>
      <w:sz w:val="24"/>
    </w:rPr>
  </w:style>
  <w:style w:type="paragraph" w:customStyle="1" w:styleId="table10">
    <w:name w:val="table10"/>
    <w:pPr>
      <w:keepLines/>
      <w:suppressLineNumbers/>
      <w:tabs>
        <w:tab w:val="decimal" w:pos="620"/>
        <w:tab w:val="left" w:pos="1220"/>
      </w:tabs>
    </w:pPr>
    <w:rPr>
      <w:rFonts w:ascii="Times New Roman" w:hAnsi="Times New Roman"/>
      <w:b/>
      <w:color w:val="000000"/>
      <w:sz w:val="24"/>
    </w:rPr>
  </w:style>
  <w:style w:type="paragraph" w:customStyle="1" w:styleId="para12">
    <w:name w:val="para12"/>
    <w:pPr>
      <w:suppressLineNumbers/>
      <w:ind w:firstLine="480"/>
    </w:pPr>
    <w:rPr>
      <w:rFonts w:ascii="Times New Roman" w:hAnsi="Times New Roman"/>
      <w:b/>
      <w:color w:val="000000"/>
      <w:sz w:val="24"/>
    </w:rPr>
  </w:style>
  <w:style w:type="paragraph" w:customStyle="1" w:styleId="table13">
    <w:name w:val="table13"/>
    <w:pPr>
      <w:keepLines/>
      <w:suppressLineNumbers/>
      <w:tabs>
        <w:tab w:val="left" w:pos="960"/>
        <w:tab w:val="left" w:pos="7620"/>
        <w:tab w:val="decimal" w:pos="8820"/>
      </w:tabs>
      <w:ind w:right="-240"/>
    </w:pPr>
    <w:rPr>
      <w:rFonts w:ascii="Times New Roman" w:hAnsi="Times New Roman"/>
      <w:color w:val="000000"/>
      <w:sz w:val="24"/>
    </w:rPr>
  </w:style>
  <w:style w:type="paragraph" w:customStyle="1" w:styleId="table14">
    <w:name w:val="table14"/>
    <w:pPr>
      <w:keepLines/>
      <w:suppressLineNumbers/>
      <w:tabs>
        <w:tab w:val="left" w:pos="960"/>
        <w:tab w:val="decimal" w:pos="7320"/>
        <w:tab w:val="decimal" w:pos="8820"/>
      </w:tabs>
      <w:ind w:right="-240"/>
    </w:pPr>
    <w:rPr>
      <w:rFonts w:ascii="Times New Roman" w:hAnsi="Times New Roman"/>
      <w:b/>
      <w:color w:val="000000"/>
      <w:sz w:val="24"/>
    </w:rPr>
  </w:style>
  <w:style w:type="paragraph" w:customStyle="1" w:styleId="table15">
    <w:name w:val="table15"/>
    <w:pPr>
      <w:keepLines/>
      <w:suppressLineNumbers/>
      <w:tabs>
        <w:tab w:val="left" w:pos="960"/>
        <w:tab w:val="decimal" w:pos="4320"/>
        <w:tab w:val="left" w:pos="7620"/>
        <w:tab w:val="decimal" w:pos="8820"/>
      </w:tabs>
      <w:ind w:right="-240"/>
    </w:pPr>
    <w:rPr>
      <w:rFonts w:ascii="Times New Roman" w:hAnsi="Times New Roman"/>
      <w:color w:val="000000"/>
      <w:sz w:val="24"/>
    </w:rPr>
  </w:style>
  <w:style w:type="paragraph" w:customStyle="1" w:styleId="table16">
    <w:name w:val="table16"/>
    <w:pPr>
      <w:keepLines/>
      <w:suppressLineNumbers/>
      <w:tabs>
        <w:tab w:val="left" w:pos="960"/>
        <w:tab w:val="decimal" w:pos="8820"/>
      </w:tabs>
      <w:ind w:right="-240"/>
    </w:pPr>
    <w:rPr>
      <w:rFonts w:ascii="Times New Roman" w:hAnsi="Times New Roman"/>
      <w:color w:val="000000"/>
      <w:sz w:val="24"/>
    </w:rPr>
  </w:style>
  <w:style w:type="paragraph" w:customStyle="1" w:styleId="table17">
    <w:name w:val="table17"/>
    <w:pPr>
      <w:keepLines/>
      <w:suppressLineNumbers/>
      <w:tabs>
        <w:tab w:val="left" w:pos="1200"/>
        <w:tab w:val="decimal" w:pos="8820"/>
      </w:tabs>
      <w:ind w:right="-240"/>
    </w:pPr>
    <w:rPr>
      <w:rFonts w:ascii="Times New Roman" w:hAnsi="Times New Roman"/>
      <w:b/>
      <w:color w:val="000000"/>
      <w:sz w:val="24"/>
    </w:rPr>
  </w:style>
  <w:style w:type="paragraph" w:customStyle="1" w:styleId="table18">
    <w:name w:val="table18"/>
    <w:pPr>
      <w:keepLines/>
      <w:suppressLineNumbers/>
      <w:tabs>
        <w:tab w:val="left" w:pos="960"/>
        <w:tab w:val="decimal" w:pos="5760"/>
        <w:tab w:val="decimal" w:pos="8520"/>
      </w:tabs>
      <w:ind w:right="-240"/>
    </w:pPr>
    <w:rPr>
      <w:rFonts w:ascii="Times New Roman" w:hAnsi="Times New Roman"/>
      <w:b/>
      <w:color w:val="000000"/>
      <w:sz w:val="24"/>
    </w:rPr>
  </w:style>
  <w:style w:type="paragraph" w:customStyle="1" w:styleId="cent19">
    <w:name w:val="cent19"/>
    <w:pPr>
      <w:suppressLineNumbers/>
      <w:jc w:val="center"/>
    </w:pPr>
    <w:rPr>
      <w:rFonts w:ascii="Times New Roman" w:hAnsi="Times New Roman"/>
      <w:i/>
      <w:color w:val="000000"/>
      <w:sz w:val="24"/>
    </w:rPr>
  </w:style>
  <w:style w:type="paragraph" w:customStyle="1" w:styleId="para20">
    <w:name w:val="para20"/>
    <w:pPr>
      <w:suppressLineNumbers/>
    </w:pPr>
    <w:rPr>
      <w:rFonts w:ascii="Times New Roman" w:hAnsi="Times New Roman"/>
      <w:i/>
      <w:color w:val="000000"/>
      <w:sz w:val="24"/>
    </w:rPr>
  </w:style>
  <w:style w:type="paragraph" w:customStyle="1" w:styleId="para21">
    <w:name w:val="para21"/>
    <w:pPr>
      <w:suppressLineNumbers/>
      <w:ind w:firstLine="740"/>
    </w:pPr>
    <w:rPr>
      <w:rFonts w:ascii="Times New Roman" w:hAnsi="Times New Roman"/>
      <w:color w:val="000000"/>
      <w:sz w:val="24"/>
    </w:rPr>
  </w:style>
  <w:style w:type="paragraph" w:customStyle="1" w:styleId="para22">
    <w:name w:val="para22"/>
    <w:pPr>
      <w:suppressLineNumbers/>
      <w:ind w:firstLine="940"/>
    </w:pPr>
    <w:rPr>
      <w:rFonts w:ascii="Times New Roman" w:hAnsi="Times New Roman"/>
      <w:color w:val="000000"/>
      <w:sz w:val="24"/>
    </w:rPr>
  </w:style>
  <w:style w:type="paragraph" w:customStyle="1" w:styleId="cent23">
    <w:name w:val="cent23"/>
    <w:pPr>
      <w:suppressLineNumbers/>
      <w:jc w:val="center"/>
    </w:pPr>
    <w:rPr>
      <w:rFonts w:ascii="Times New Roman" w:hAnsi="Times New Roman"/>
      <w:b/>
      <w:color w:val="000000"/>
      <w:sz w:val="24"/>
    </w:rPr>
  </w:style>
  <w:style w:type="paragraph" w:customStyle="1" w:styleId="para24">
    <w:name w:val="para24"/>
    <w:pPr>
      <w:suppressLineNumbers/>
      <w:ind w:firstLine="3060"/>
      <w:jc w:val="both"/>
    </w:pPr>
    <w:rPr>
      <w:rFonts w:ascii="Times New Roman" w:hAnsi="Times New Roman"/>
      <w:i/>
      <w:color w:val="000000"/>
      <w:sz w:val="24"/>
    </w:rPr>
  </w:style>
  <w:style w:type="paragraph" w:customStyle="1" w:styleId="para25">
    <w:name w:val="para25"/>
    <w:pPr>
      <w:suppressLineNumbers/>
      <w:jc w:val="both"/>
    </w:pPr>
    <w:rPr>
      <w:rFonts w:ascii="Times New Roman" w:hAnsi="Times New Roman"/>
      <w:b/>
      <w:color w:val="000000"/>
      <w:sz w:val="24"/>
    </w:rPr>
  </w:style>
  <w:style w:type="paragraph" w:customStyle="1" w:styleId="para26">
    <w:name w:val="para26"/>
    <w:pPr>
      <w:suppressLineNumbers/>
      <w:ind w:left="940" w:hanging="940"/>
      <w:jc w:val="both"/>
    </w:pPr>
    <w:rPr>
      <w:rFonts w:ascii="Times New Roman" w:hAnsi="Times New Roman"/>
      <w:color w:val="000000"/>
      <w:sz w:val="24"/>
    </w:rPr>
  </w:style>
  <w:style w:type="paragraph" w:customStyle="1" w:styleId="AC">
    <w:name w:val="AC"/>
    <w:basedOn w:val="Entry000s"/>
    <w:pPr>
      <w:keepNext/>
      <w:shd w:val="pct10" w:color="auto" w:fill="auto"/>
      <w:tabs>
        <w:tab w:val="clear" w:pos="720"/>
        <w:tab w:val="clear" w:pos="5040"/>
        <w:tab w:val="clear" w:pos="5940"/>
        <w:tab w:val="clear" w:pos="6740"/>
        <w:tab w:val="left" w:pos="1340"/>
        <w:tab w:val="decimal" w:leader="dot" w:pos="4500"/>
        <w:tab w:val="decimal" w:pos="5660"/>
        <w:tab w:val="decimal" w:pos="6560"/>
      </w:tabs>
      <w:spacing w:line="480" w:lineRule="atLeast"/>
      <w:ind w:left="360" w:right="360" w:firstLine="360"/>
      <w:jc w:val="both"/>
    </w:pPr>
    <w:rPr>
      <w:rFonts w:ascii="Times New Roman" w:hAnsi="Times New Roman"/>
      <w:i/>
      <w:color w:val="00FFFF"/>
      <w:sz w:val="24"/>
    </w:rPr>
  </w:style>
  <w:style w:type="paragraph" w:customStyle="1" w:styleId="para27">
    <w:name w:val="para27"/>
    <w:pPr>
      <w:suppressLineNumbers/>
      <w:ind w:left="940"/>
      <w:jc w:val="both"/>
    </w:pPr>
    <w:rPr>
      <w:rFonts w:ascii="Times New Roman" w:hAnsi="Times New Roman"/>
      <w:color w:val="000000"/>
      <w:sz w:val="24"/>
    </w:rPr>
  </w:style>
  <w:style w:type="paragraph" w:customStyle="1" w:styleId="cent28">
    <w:name w:val="cent28"/>
    <w:pPr>
      <w:suppressLineNumbers/>
      <w:jc w:val="center"/>
    </w:pPr>
    <w:rPr>
      <w:rFonts w:ascii="Times New Roman" w:hAnsi="Times New Roman"/>
      <w:color w:val="000000"/>
      <w:sz w:val="24"/>
    </w:rPr>
  </w:style>
  <w:style w:type="paragraph" w:customStyle="1" w:styleId="para29">
    <w:name w:val="para29"/>
    <w:pPr>
      <w:suppressLineNumbers/>
      <w:ind w:firstLine="4280"/>
      <w:jc w:val="both"/>
    </w:pPr>
    <w:rPr>
      <w:rFonts w:ascii="Times New Roman" w:hAnsi="Times New Roman"/>
      <w:b/>
      <w:color w:val="000000"/>
      <w:sz w:val="24"/>
    </w:rPr>
  </w:style>
  <w:style w:type="paragraph" w:customStyle="1" w:styleId="para30">
    <w:name w:val="para30"/>
    <w:pPr>
      <w:suppressLineNumbers/>
      <w:ind w:firstLine="3060"/>
    </w:pPr>
    <w:rPr>
      <w:rFonts w:ascii="Times New Roman" w:hAnsi="Times New Roman"/>
      <w:i/>
      <w:color w:val="000000"/>
      <w:sz w:val="24"/>
    </w:rPr>
  </w:style>
  <w:style w:type="paragraph" w:customStyle="1" w:styleId="para31">
    <w:name w:val="para31"/>
    <w:pPr>
      <w:suppressLineNumbers/>
      <w:ind w:left="940" w:hanging="940"/>
    </w:pPr>
    <w:rPr>
      <w:rFonts w:ascii="Times New Roman" w:hAnsi="Times New Roman"/>
      <w:color w:val="000000"/>
      <w:sz w:val="24"/>
    </w:rPr>
  </w:style>
  <w:style w:type="paragraph" w:customStyle="1" w:styleId="para32">
    <w:name w:val="para32"/>
    <w:pPr>
      <w:suppressLineNumbers/>
      <w:ind w:left="940"/>
    </w:pPr>
    <w:rPr>
      <w:rFonts w:ascii="Times New Roman" w:hAnsi="Times New Roman"/>
      <w:color w:val="000000"/>
      <w:sz w:val="24"/>
    </w:rPr>
  </w:style>
  <w:style w:type="paragraph" w:customStyle="1" w:styleId="para33">
    <w:name w:val="para33"/>
    <w:pPr>
      <w:suppressLineNumbers/>
      <w:ind w:firstLine="4280"/>
    </w:pPr>
    <w:rPr>
      <w:rFonts w:ascii="Times New Roman" w:hAnsi="Times New Roman"/>
      <w:b/>
      <w:color w:val="000000"/>
      <w:sz w:val="24"/>
    </w:rPr>
  </w:style>
  <w:style w:type="paragraph" w:customStyle="1" w:styleId="table34">
    <w:name w:val="table34"/>
    <w:pPr>
      <w:keepLines/>
      <w:suppressLineNumbers/>
      <w:tabs>
        <w:tab w:val="decimal" w:pos="1080"/>
      </w:tabs>
    </w:pPr>
    <w:rPr>
      <w:rFonts w:ascii="Times New Roman" w:hAnsi="Times New Roman"/>
      <w:b/>
      <w:color w:val="000000"/>
      <w:sz w:val="24"/>
    </w:rPr>
  </w:style>
  <w:style w:type="paragraph" w:customStyle="1" w:styleId="cent35">
    <w:name w:val="cent35"/>
    <w:pPr>
      <w:suppressLineNumbers/>
      <w:jc w:val="center"/>
    </w:pPr>
    <w:rPr>
      <w:rFonts w:ascii="Times New Roman" w:hAnsi="Times New Roman"/>
      <w:b/>
      <w:color w:val="000000"/>
      <w:sz w:val="24"/>
    </w:rPr>
  </w:style>
  <w:style w:type="paragraph" w:customStyle="1" w:styleId="table36">
    <w:name w:val="table36"/>
    <w:pPr>
      <w:keepLines/>
      <w:suppressLineNumbers/>
      <w:tabs>
        <w:tab w:val="left" w:pos="480"/>
      </w:tabs>
    </w:pPr>
    <w:rPr>
      <w:rFonts w:ascii="Times New Roman" w:hAnsi="Times New Roman"/>
      <w:b/>
      <w:color w:val="000000"/>
      <w:sz w:val="24"/>
    </w:rPr>
  </w:style>
  <w:style w:type="paragraph" w:customStyle="1" w:styleId="table4">
    <w:name w:val="table4"/>
    <w:pPr>
      <w:keepLines/>
      <w:suppressLineNumbers/>
      <w:tabs>
        <w:tab w:val="left" w:pos="7140"/>
        <w:tab w:val="left" w:pos="8720"/>
      </w:tabs>
      <w:ind w:right="-720"/>
    </w:pPr>
    <w:rPr>
      <w:rFonts w:ascii="Times New Roman" w:hAnsi="Times New Roman"/>
      <w:i/>
      <w:color w:val="000000"/>
      <w:sz w:val="24"/>
    </w:rPr>
  </w:style>
  <w:style w:type="paragraph" w:customStyle="1" w:styleId="table5">
    <w:name w:val="table5"/>
    <w:pPr>
      <w:keepLines/>
      <w:suppressLineNumbers/>
      <w:tabs>
        <w:tab w:val="decimal" w:pos="7800"/>
        <w:tab w:val="decimal" w:pos="9360"/>
      </w:tabs>
      <w:ind w:right="-720"/>
    </w:pPr>
    <w:rPr>
      <w:rFonts w:ascii="Times New Roman" w:hAnsi="Times New Roman"/>
      <w:color w:val="000000"/>
      <w:sz w:val="24"/>
    </w:rPr>
  </w:style>
  <w:style w:type="paragraph" w:customStyle="1" w:styleId="cent6">
    <w:name w:val="cent6"/>
    <w:pPr>
      <w:suppressLineNumbers/>
      <w:jc w:val="center"/>
    </w:pPr>
    <w:rPr>
      <w:rFonts w:ascii="Times New Roman" w:hAnsi="Times New Roman"/>
      <w:i/>
      <w:color w:val="000000"/>
      <w:sz w:val="24"/>
    </w:rPr>
  </w:style>
  <w:style w:type="paragraph" w:customStyle="1" w:styleId="cent7">
    <w:name w:val="cent7"/>
    <w:pPr>
      <w:suppressLineNumbers/>
      <w:jc w:val="center"/>
    </w:pPr>
    <w:rPr>
      <w:rFonts w:ascii="Times New Roman" w:hAnsi="Times New Roman"/>
      <w:b/>
      <w:color w:val="000000"/>
      <w:sz w:val="24"/>
    </w:rPr>
  </w:style>
  <w:style w:type="paragraph" w:customStyle="1" w:styleId="table11">
    <w:name w:val="table11"/>
    <w:pPr>
      <w:keepLines/>
      <w:suppressLineNumbers/>
      <w:tabs>
        <w:tab w:val="left" w:pos="620"/>
        <w:tab w:val="decimal" w:pos="7700"/>
      </w:tabs>
    </w:pPr>
    <w:rPr>
      <w:rFonts w:ascii="Times New Roman" w:hAnsi="Times New Roman"/>
      <w:color w:val="000000"/>
      <w:sz w:val="24"/>
    </w:rPr>
  </w:style>
  <w:style w:type="paragraph" w:customStyle="1" w:styleId="para13">
    <w:name w:val="para13"/>
    <w:pPr>
      <w:suppressLineNumbers/>
      <w:ind w:firstLine="620"/>
    </w:pPr>
    <w:rPr>
      <w:rFonts w:ascii="Times New Roman" w:hAnsi="Times New Roman"/>
      <w:color w:val="000000"/>
      <w:sz w:val="24"/>
    </w:rPr>
  </w:style>
  <w:style w:type="paragraph" w:customStyle="1" w:styleId="para14">
    <w:name w:val="para14"/>
    <w:pPr>
      <w:suppressLineNumbers/>
      <w:ind w:firstLine="840"/>
    </w:pPr>
    <w:rPr>
      <w:rFonts w:ascii="Times New Roman" w:hAnsi="Times New Roman"/>
      <w:color w:val="000000"/>
      <w:sz w:val="24"/>
    </w:rPr>
  </w:style>
  <w:style w:type="paragraph" w:customStyle="1" w:styleId="cent15">
    <w:name w:val="cent15"/>
    <w:pPr>
      <w:suppressLineNumbers/>
      <w:jc w:val="center"/>
    </w:pPr>
    <w:rPr>
      <w:rFonts w:ascii="Times New Roman" w:hAnsi="Times New Roman"/>
      <w:color w:val="000000"/>
      <w:sz w:val="24"/>
    </w:rPr>
  </w:style>
  <w:style w:type="paragraph" w:customStyle="1" w:styleId="cr">
    <w:name w:val="cr"/>
    <w:basedOn w:val="TOC2"/>
    <w:pPr>
      <w:ind w:right="0"/>
    </w:pPr>
    <w:rPr>
      <w:b w:val="0"/>
      <w:smallCaps w:val="0"/>
      <w:color w:val="00FFFF"/>
      <w:sz w:val="20"/>
    </w:rPr>
  </w:style>
  <w:style w:type="paragraph" w:customStyle="1" w:styleId="Titles">
    <w:name w:val="Titles"/>
    <w:basedOn w:val="Normal"/>
    <w:pPr>
      <w:tabs>
        <w:tab w:val="left" w:pos="180"/>
        <w:tab w:val="left" w:pos="2060"/>
      </w:tabs>
      <w:jc w:val="center"/>
    </w:pPr>
    <w:rPr>
      <w:b/>
      <w:smallCaps/>
      <w:color w:val="FF00FF"/>
      <w:sz w:val="28"/>
    </w:rPr>
  </w:style>
  <w:style w:type="paragraph" w:customStyle="1" w:styleId="para4">
    <w:name w:val="para4"/>
    <w:pPr>
      <w:suppressLineNumbers/>
      <w:ind w:left="320"/>
    </w:pPr>
    <w:rPr>
      <w:rFonts w:ascii="Times New Roman" w:hAnsi="Times New Roman"/>
      <w:color w:val="000000"/>
      <w:sz w:val="24"/>
    </w:rPr>
  </w:style>
  <w:style w:type="paragraph" w:customStyle="1" w:styleId="wide">
    <w:name w:val="wide"/>
    <w:basedOn w:val="Text"/>
    <w:pPr>
      <w:keepNext/>
      <w:keepLines/>
      <w:framePr w:w="10980" w:hSpace="180" w:wrap="auto" w:vAnchor="page" w:hAnchor="page" w:x="712" w:y="1826"/>
      <w:pBdr>
        <w:top w:val="single" w:sz="6" w:space="1" w:color="auto" w:shadow="1"/>
        <w:left w:val="single" w:sz="6" w:space="1" w:color="auto" w:shadow="1"/>
        <w:bottom w:val="single" w:sz="6" w:space="1" w:color="auto" w:shadow="1"/>
        <w:right w:val="single" w:sz="6" w:space="1" w:color="auto" w:shadow="1"/>
      </w:pBdr>
      <w:shd w:val="pct10" w:color="auto" w:fill="auto"/>
      <w:ind w:left="180" w:right="900" w:firstLine="0"/>
    </w:pPr>
    <w:rPr>
      <w:color w:val="0000FF"/>
    </w:rPr>
  </w:style>
  <w:style w:type="paragraph" w:customStyle="1" w:styleId="wide1">
    <w:name w:val="wide1"/>
    <w:basedOn w:val="Text"/>
    <w:pPr>
      <w:framePr w:w="10080" w:hSpace="180" w:wrap="auto" w:hAnchor="page" w:x="721"/>
      <w:pBdr>
        <w:top w:val="single" w:sz="6" w:space="1" w:color="auto" w:shadow="1"/>
        <w:left w:val="single" w:sz="6" w:space="1" w:color="auto" w:shadow="1"/>
        <w:bottom w:val="single" w:sz="6" w:space="1" w:color="auto" w:shadow="1"/>
        <w:right w:val="single" w:sz="6" w:space="1" w:color="auto" w:shadow="1"/>
      </w:pBdr>
      <w:spacing w:before="240" w:line="360" w:lineRule="atLeast"/>
      <w:ind w:left="80" w:right="100" w:firstLine="0"/>
    </w:pPr>
  </w:style>
  <w:style w:type="paragraph" w:customStyle="1" w:styleId="Text10">
    <w:name w:val="Text1"/>
    <w:basedOn w:val="Text"/>
    <w:pPr>
      <w:spacing w:before="240"/>
      <w:ind w:firstLine="0"/>
    </w:pPr>
  </w:style>
  <w:style w:type="paragraph" w:styleId="BodyTextIndent">
    <w:name w:val="Body Text Indent"/>
    <w:basedOn w:val="Normal"/>
    <w:semiHidden/>
    <w:pPr>
      <w:spacing w:before="240"/>
      <w:ind w:left="270"/>
      <w:jc w:val="both"/>
    </w:pPr>
  </w:style>
  <w:style w:type="paragraph" w:styleId="ListBullet">
    <w:name w:val="List Bullet"/>
    <w:basedOn w:val="Normal"/>
    <w:autoRedefine/>
    <w:semiHidden/>
    <w:pPr>
      <w:numPr>
        <w:numId w:val="6"/>
      </w:numPr>
    </w:pPr>
  </w:style>
  <w:style w:type="paragraph" w:styleId="BalloonText">
    <w:name w:val="Balloon Text"/>
    <w:basedOn w:val="Normal"/>
    <w:link w:val="BalloonTextChar"/>
    <w:uiPriority w:val="99"/>
    <w:semiHidden/>
    <w:unhideWhenUsed/>
    <w:rsid w:val="005C2379"/>
    <w:rPr>
      <w:rFonts w:ascii="Tahoma" w:hAnsi="Tahoma" w:cs="Tahoma"/>
      <w:sz w:val="16"/>
      <w:szCs w:val="16"/>
    </w:rPr>
  </w:style>
  <w:style w:type="character" w:customStyle="1" w:styleId="BalloonTextChar">
    <w:name w:val="Balloon Text Char"/>
    <w:link w:val="BalloonText"/>
    <w:uiPriority w:val="99"/>
    <w:semiHidden/>
    <w:rsid w:val="005C2379"/>
    <w:rPr>
      <w:rFonts w:ascii="Tahoma" w:hAnsi="Tahoma" w:cs="Tahoma"/>
      <w:color w:val="000000"/>
      <w:sz w:val="16"/>
      <w:szCs w:val="16"/>
    </w:rPr>
  </w:style>
  <w:style w:type="character" w:styleId="CommentReference">
    <w:name w:val="annotation reference"/>
    <w:uiPriority w:val="99"/>
    <w:semiHidden/>
    <w:unhideWhenUsed/>
    <w:rsid w:val="009D75E3"/>
    <w:rPr>
      <w:sz w:val="16"/>
      <w:szCs w:val="16"/>
    </w:rPr>
  </w:style>
  <w:style w:type="paragraph" w:styleId="CommentText">
    <w:name w:val="annotation text"/>
    <w:basedOn w:val="Normal"/>
    <w:link w:val="CommentTextChar"/>
    <w:uiPriority w:val="99"/>
    <w:semiHidden/>
    <w:unhideWhenUsed/>
    <w:rsid w:val="009D75E3"/>
    <w:rPr>
      <w:sz w:val="20"/>
    </w:rPr>
  </w:style>
  <w:style w:type="character" w:customStyle="1" w:styleId="CommentTextChar">
    <w:name w:val="Comment Text Char"/>
    <w:link w:val="CommentText"/>
    <w:uiPriority w:val="99"/>
    <w:semiHidden/>
    <w:rsid w:val="009D75E3"/>
    <w:rPr>
      <w:rFonts w:ascii="Times New Roman" w:hAnsi="Times New Roman"/>
      <w:color w:val="000000"/>
    </w:rPr>
  </w:style>
  <w:style w:type="paragraph" w:styleId="CommentSubject">
    <w:name w:val="annotation subject"/>
    <w:basedOn w:val="CommentText"/>
    <w:next w:val="CommentText"/>
    <w:link w:val="CommentSubjectChar"/>
    <w:uiPriority w:val="99"/>
    <w:semiHidden/>
    <w:unhideWhenUsed/>
    <w:rsid w:val="009D75E3"/>
    <w:rPr>
      <w:b/>
      <w:bCs/>
    </w:rPr>
  </w:style>
  <w:style w:type="character" w:customStyle="1" w:styleId="CommentSubjectChar">
    <w:name w:val="Comment Subject Char"/>
    <w:link w:val="CommentSubject"/>
    <w:uiPriority w:val="99"/>
    <w:semiHidden/>
    <w:rsid w:val="009D75E3"/>
    <w:rPr>
      <w:rFonts w:ascii="Times New Roman" w:hAnsi="Times New Roman"/>
      <w:b/>
      <w:bCs/>
      <w:color w:val="000000"/>
    </w:rPr>
  </w:style>
  <w:style w:type="paragraph" w:styleId="NormalWeb">
    <w:name w:val="Normal (Web)"/>
    <w:basedOn w:val="Normal"/>
    <w:uiPriority w:val="99"/>
    <w:unhideWhenUsed/>
    <w:rsid w:val="008939A8"/>
    <w:rPr>
      <w:rFonts w:eastAsia="Calibri"/>
      <w:color w:val="auto"/>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S Serif" w:eastAsia="Times New Roman" w:hAnsi="MS Serif"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5E3"/>
    <w:rPr>
      <w:rFonts w:ascii="Times New Roman" w:hAnsi="Times New Roman"/>
      <w:color w:val="000000"/>
      <w:sz w:val="24"/>
    </w:rPr>
  </w:style>
  <w:style w:type="paragraph" w:styleId="Heading1">
    <w:name w:val="heading 1"/>
    <w:basedOn w:val="oheading1"/>
    <w:next w:val="Normal"/>
    <w:qFormat/>
    <w:pPr>
      <w:keepNext/>
      <w:framePr w:w="10980" w:wrap="auto"/>
      <w:tabs>
        <w:tab w:val="clear" w:pos="8540"/>
        <w:tab w:val="clear" w:pos="9540"/>
      </w:tabs>
      <w:spacing w:after="120"/>
      <w:ind w:left="3500" w:right="0" w:hanging="2780"/>
      <w:outlineLvl w:val="0"/>
    </w:pPr>
    <w:rPr>
      <w:sz w:val="36"/>
    </w:rPr>
  </w:style>
  <w:style w:type="paragraph" w:styleId="Heading2">
    <w:name w:val="heading 2"/>
    <w:basedOn w:val="oheading2"/>
    <w:next w:val="Normal"/>
    <w:qFormat/>
    <w:pPr>
      <w:keepNext/>
      <w:keepLines/>
      <w:framePr w:w="10980" w:wrap="auto"/>
      <w:pBdr>
        <w:top w:val="single" w:sz="12" w:space="0" w:color="auto"/>
      </w:pBdr>
      <w:spacing w:before="240" w:line="360" w:lineRule="atLeast"/>
      <w:ind w:left="1080" w:right="0" w:hanging="360"/>
      <w:outlineLvl w:val="1"/>
    </w:pPr>
    <w:rPr>
      <w:color w:val="FF0000"/>
      <w:sz w:val="20"/>
    </w:rPr>
  </w:style>
  <w:style w:type="paragraph" w:styleId="Heading3">
    <w:name w:val="heading 3"/>
    <w:basedOn w:val="Normal"/>
    <w:next w:val="Normal"/>
    <w:qFormat/>
    <w:pPr>
      <w:keepNext/>
      <w:spacing w:before="240"/>
      <w:outlineLvl w:val="2"/>
    </w:pPr>
    <w:rPr>
      <w:rFonts w:ascii="Palatino" w:hAnsi="Palatino"/>
      <w:b/>
      <w:color w:val="FF0000"/>
    </w:rPr>
  </w:style>
  <w:style w:type="paragraph" w:styleId="Heading4">
    <w:name w:val="heading 4"/>
    <w:basedOn w:val="Normal"/>
    <w:next w:val="Normal"/>
    <w:qFormat/>
    <w:pPr>
      <w:keepNext/>
      <w:keepLines/>
      <w:spacing w:before="240"/>
      <w:jc w:val="center"/>
      <w:outlineLvl w:val="3"/>
    </w:pPr>
    <w:rPr>
      <w:rFonts w:ascii="Palatino" w:hAnsi="Palatino"/>
      <w:b/>
      <w:smallCaps/>
      <w:color w:val="FF0000"/>
      <w:sz w:val="20"/>
    </w:rPr>
  </w:style>
  <w:style w:type="paragraph" w:styleId="Heading5">
    <w:name w:val="heading 5"/>
    <w:basedOn w:val="oheading5"/>
    <w:next w:val="Normal"/>
    <w:qFormat/>
    <w:pPr>
      <w:keepLines/>
      <w:framePr w:w="2304" w:hSpace="144" w:wrap="auto" w:hAnchor="page"/>
      <w:tabs>
        <w:tab w:val="left" w:pos="260"/>
      </w:tabs>
      <w:outlineLvl w:val="4"/>
    </w:pPr>
    <w:rPr>
      <w:color w:val="FF0000"/>
    </w:rPr>
  </w:style>
  <w:style w:type="paragraph" w:styleId="Heading6">
    <w:name w:val="heading 6"/>
    <w:basedOn w:val="Heading5"/>
    <w:next w:val="Normal"/>
    <w:qFormat/>
    <w:pPr>
      <w:framePr w:wrap="auto"/>
      <w:spacing w:before="0"/>
      <w:outlineLvl w:val="5"/>
    </w:pPr>
    <w:rPr>
      <w:color w:val="0000FF"/>
    </w:rPr>
  </w:style>
  <w:style w:type="paragraph" w:styleId="Heading7">
    <w:name w:val="heading 7"/>
    <w:basedOn w:val="Heading6"/>
    <w:next w:val="Normal"/>
    <w:qFormat/>
    <w:pPr>
      <w:framePr w:w="10080" w:wrap="auto"/>
      <w:pBdr>
        <w:top w:val="single" w:sz="6" w:space="0" w:color="auto"/>
        <w:bottom w:val="double" w:sz="6" w:space="0" w:color="auto"/>
      </w:pBdr>
      <w:ind w:left="2960" w:hanging="2240"/>
      <w:outlineLvl w:val="6"/>
    </w:pPr>
    <w:rPr>
      <w:rFonts w:ascii="Times New Roman" w:hAnsi="Times New Roman"/>
      <w:color w:val="00FFFF"/>
      <w:sz w:val="28"/>
    </w:rPr>
  </w:style>
  <w:style w:type="paragraph" w:styleId="Heading8">
    <w:name w:val="heading 8"/>
    <w:basedOn w:val="Normal"/>
    <w:next w:val="Normal"/>
    <w:qFormat/>
    <w:pPr>
      <w:ind w:left="720"/>
      <w:outlineLvl w:val="7"/>
    </w:pPr>
    <w:rPr>
      <w:i/>
      <w:sz w:val="20"/>
    </w:rPr>
  </w:style>
  <w:style w:type="paragraph" w:styleId="Heading9">
    <w:name w:val="heading 9"/>
    <w:basedOn w:val="oheading9"/>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heading1">
    <w:name w:val="oheading 1"/>
    <w:basedOn w:val="Exhibitheading"/>
    <w:pPr>
      <w:framePr w:wrap="auto"/>
      <w:spacing w:before="240" w:line="480" w:lineRule="atLeast"/>
      <w:jc w:val="left"/>
    </w:pPr>
    <w:rPr>
      <w:b/>
      <w:color w:val="FF00FF"/>
      <w:sz w:val="48"/>
    </w:rPr>
  </w:style>
  <w:style w:type="paragraph" w:customStyle="1" w:styleId="Exhibitheading">
    <w:name w:val="Exhibit heading"/>
    <w:basedOn w:val="Exhibittitle"/>
    <w:pPr>
      <w:framePr w:wrap="auto"/>
      <w:pBdr>
        <w:top w:val="single" w:sz="6" w:space="0" w:color="auto"/>
        <w:bottom w:val="double" w:sz="6" w:space="0" w:color="auto"/>
      </w:pBdr>
      <w:jc w:val="center"/>
    </w:pPr>
    <w:rPr>
      <w:caps/>
    </w:rPr>
  </w:style>
  <w:style w:type="paragraph" w:customStyle="1" w:styleId="Exhibittitle">
    <w:name w:val="Exhibit title"/>
    <w:basedOn w:val="Exhibit"/>
    <w:pPr>
      <w:framePr w:wrap="auto"/>
      <w:tabs>
        <w:tab w:val="clear" w:pos="980"/>
        <w:tab w:val="clear" w:pos="1880"/>
        <w:tab w:val="clear" w:pos="7920"/>
        <w:tab w:val="clear" w:pos="8820"/>
        <w:tab w:val="clear" w:pos="9720"/>
        <w:tab w:val="center" w:pos="8540"/>
        <w:tab w:val="center" w:pos="9540"/>
      </w:tabs>
    </w:pPr>
  </w:style>
  <w:style w:type="paragraph" w:customStyle="1" w:styleId="Exhibit">
    <w:name w:val="Exhibit"/>
    <w:basedOn w:val="Situation"/>
    <w:pPr>
      <w:framePr w:w="10080" w:hSpace="180" w:wrap="auto" w:hAnchor="page"/>
      <w:tabs>
        <w:tab w:val="clear" w:pos="720"/>
        <w:tab w:val="clear" w:pos="1800"/>
        <w:tab w:val="clear" w:pos="5580"/>
        <w:tab w:val="clear" w:pos="6120"/>
        <w:tab w:val="clear" w:pos="7280"/>
        <w:tab w:val="clear" w:pos="7460"/>
        <w:tab w:val="clear" w:pos="7740"/>
        <w:tab w:val="clear" w:pos="8180"/>
        <w:tab w:val="clear" w:pos="9180"/>
        <w:tab w:val="left" w:pos="980"/>
        <w:tab w:val="left" w:pos="1880"/>
        <w:tab w:val="decimal" w:leader="dot" w:pos="7920"/>
        <w:tab w:val="decimal" w:pos="8820"/>
        <w:tab w:val="decimal" w:pos="9720"/>
      </w:tabs>
      <w:ind w:left="720" w:right="2160"/>
    </w:pPr>
  </w:style>
  <w:style w:type="paragraph" w:customStyle="1" w:styleId="Situation">
    <w:name w:val="Situation"/>
    <w:basedOn w:val="Entry"/>
    <w:pPr>
      <w:pBdr>
        <w:top w:val="none" w:sz="0" w:space="0" w:color="auto"/>
        <w:left w:val="none" w:sz="0" w:space="0" w:color="auto"/>
        <w:bottom w:val="none" w:sz="0" w:space="0" w:color="auto"/>
        <w:right w:val="none" w:sz="0" w:space="0" w:color="auto"/>
      </w:pBdr>
      <w:tabs>
        <w:tab w:val="clear" w:pos="6740"/>
        <w:tab w:val="left" w:pos="1800"/>
        <w:tab w:val="decimal" w:leader="dot" w:pos="7280"/>
        <w:tab w:val="decimal" w:pos="7460"/>
        <w:tab w:val="decimal" w:pos="7740"/>
        <w:tab w:val="decimal" w:pos="8180"/>
        <w:tab w:val="decimal" w:pos="9180"/>
      </w:tabs>
      <w:ind w:left="540" w:right="0"/>
    </w:pPr>
  </w:style>
  <w:style w:type="paragraph" w:customStyle="1" w:styleId="Entry">
    <w:name w:val="Entry"/>
    <w:basedOn w:val="Text"/>
    <w:pPr>
      <w:keepLines/>
      <w:pBdr>
        <w:top w:val="single" w:sz="6" w:space="15" w:color="auto" w:shadow="1"/>
        <w:left w:val="single" w:sz="6" w:space="15" w:color="auto" w:shadow="1"/>
        <w:bottom w:val="single" w:sz="6" w:space="15" w:color="auto" w:shadow="1"/>
        <w:right w:val="single" w:sz="6" w:space="15" w:color="auto" w:shadow="1"/>
      </w:pBdr>
      <w:tabs>
        <w:tab w:val="left" w:pos="720"/>
        <w:tab w:val="decimal" w:leader="dot" w:pos="5580"/>
        <w:tab w:val="decimal" w:pos="6120"/>
        <w:tab w:val="decimal" w:pos="6740"/>
      </w:tabs>
      <w:ind w:left="440" w:right="460" w:firstLine="0"/>
      <w:jc w:val="left"/>
    </w:pPr>
  </w:style>
  <w:style w:type="paragraph" w:customStyle="1" w:styleId="Text">
    <w:name w:val="Text"/>
    <w:basedOn w:val="Normal"/>
    <w:pPr>
      <w:ind w:firstLine="260"/>
      <w:jc w:val="both"/>
    </w:pPr>
    <w:rPr>
      <w:rFonts w:ascii="Palatino" w:hAnsi="Palatino"/>
      <w:sz w:val="20"/>
    </w:rPr>
  </w:style>
  <w:style w:type="paragraph" w:customStyle="1" w:styleId="oheading2">
    <w:name w:val="oheading 2"/>
    <w:basedOn w:val="Exhibitheading"/>
    <w:pPr>
      <w:keepLines w:val="0"/>
      <w:framePr w:wrap="auto"/>
      <w:pBdr>
        <w:top w:val="none" w:sz="0" w:space="0" w:color="auto"/>
        <w:bottom w:val="none" w:sz="0" w:space="0" w:color="auto"/>
      </w:pBdr>
      <w:jc w:val="left"/>
    </w:pPr>
    <w:rPr>
      <w:b/>
      <w:color w:val="0000FF"/>
      <w:sz w:val="28"/>
    </w:rPr>
  </w:style>
  <w:style w:type="paragraph" w:customStyle="1" w:styleId="oheading5">
    <w:name w:val="oheading 5"/>
    <w:basedOn w:val="Heading3"/>
    <w:pPr>
      <w:outlineLvl w:val="9"/>
    </w:pPr>
    <w:rPr>
      <w:color w:val="00FF00"/>
      <w:sz w:val="20"/>
    </w:rPr>
  </w:style>
  <w:style w:type="paragraph" w:customStyle="1" w:styleId="oheading9">
    <w:name w:val="oheading 9"/>
    <w:basedOn w:val="Illusration"/>
    <w:pPr>
      <w:keepNext/>
    </w:pPr>
  </w:style>
  <w:style w:type="paragraph" w:customStyle="1" w:styleId="Illusration">
    <w:name w:val="Illusration"/>
    <w:basedOn w:val="Text"/>
    <w:pPr>
      <w:keepLines/>
      <w:ind w:left="260" w:right="120" w:hanging="180"/>
    </w:pPr>
  </w:style>
  <w:style w:type="paragraph" w:styleId="TOC7">
    <w:name w:val="toc 7"/>
    <w:basedOn w:val="Normal"/>
    <w:next w:val="Normal"/>
    <w:semiHidden/>
    <w:pPr>
      <w:tabs>
        <w:tab w:val="left" w:leader="dot" w:pos="8280"/>
        <w:tab w:val="right" w:pos="8640"/>
      </w:tabs>
      <w:ind w:left="4320" w:right="720"/>
    </w:pPr>
  </w:style>
  <w:style w:type="paragraph" w:styleId="TOC6">
    <w:name w:val="toc 6"/>
    <w:basedOn w:val="Normal"/>
    <w:next w:val="Normal"/>
    <w:semiHidden/>
    <w:pPr>
      <w:tabs>
        <w:tab w:val="left" w:leader="dot" w:pos="8280"/>
        <w:tab w:val="right" w:pos="8640"/>
      </w:tabs>
      <w:ind w:left="3600" w:right="720"/>
    </w:pPr>
  </w:style>
  <w:style w:type="paragraph" w:styleId="TOC5">
    <w:name w:val="toc 5"/>
    <w:basedOn w:val="Normal"/>
    <w:next w:val="Normal"/>
    <w:semiHidden/>
    <w:pPr>
      <w:tabs>
        <w:tab w:val="right" w:pos="7100"/>
      </w:tabs>
      <w:ind w:left="1080"/>
    </w:pPr>
  </w:style>
  <w:style w:type="paragraph" w:styleId="TOC4">
    <w:name w:val="toc 4"/>
    <w:basedOn w:val="Normal"/>
    <w:next w:val="Normal"/>
    <w:semiHidden/>
    <w:pPr>
      <w:tabs>
        <w:tab w:val="right" w:pos="7100"/>
        <w:tab w:val="left" w:leader="dot" w:pos="8280"/>
      </w:tabs>
      <w:ind w:left="1620" w:right="720" w:hanging="360"/>
    </w:pPr>
    <w:rPr>
      <w:color w:val="FF00FF"/>
    </w:rPr>
  </w:style>
  <w:style w:type="paragraph" w:styleId="TOC3">
    <w:name w:val="toc 3"/>
    <w:basedOn w:val="Normal"/>
    <w:next w:val="Normal"/>
    <w:semiHidden/>
    <w:pPr>
      <w:tabs>
        <w:tab w:val="right" w:pos="7100"/>
        <w:tab w:val="left" w:leader="dot" w:pos="8280"/>
      </w:tabs>
      <w:ind w:left="900" w:right="720"/>
    </w:pPr>
    <w:rPr>
      <w:smallCaps/>
      <w:color w:val="0000FF"/>
    </w:rPr>
  </w:style>
  <w:style w:type="paragraph" w:styleId="TOC2">
    <w:name w:val="toc 2"/>
    <w:basedOn w:val="Normal"/>
    <w:next w:val="Normal"/>
    <w:semiHidden/>
    <w:pPr>
      <w:tabs>
        <w:tab w:val="right" w:pos="7100"/>
        <w:tab w:val="left" w:leader="dot" w:pos="8280"/>
      </w:tabs>
      <w:ind w:left="720" w:right="720"/>
    </w:pPr>
    <w:rPr>
      <w:b/>
      <w:smallCaps/>
      <w:color w:val="FF0000"/>
    </w:rPr>
  </w:style>
  <w:style w:type="paragraph" w:styleId="TOC1">
    <w:name w:val="toc 1"/>
    <w:basedOn w:val="Normal"/>
    <w:next w:val="Normal"/>
    <w:semiHidden/>
    <w:pPr>
      <w:tabs>
        <w:tab w:val="right" w:pos="7100"/>
      </w:tabs>
      <w:spacing w:line="360" w:lineRule="atLeast"/>
    </w:pPr>
  </w:style>
  <w:style w:type="paragraph" w:styleId="Index2">
    <w:name w:val="index 2"/>
    <w:basedOn w:val="Normal"/>
    <w:next w:val="Normal"/>
    <w:semiHidden/>
    <w:pPr>
      <w:ind w:left="360"/>
    </w:pPr>
  </w:style>
  <w:style w:type="paragraph" w:styleId="Index1">
    <w:name w:val="index 1"/>
    <w:basedOn w:val="Normal"/>
    <w:next w:val="Normal"/>
    <w:semiHidden/>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FootnoteReference">
    <w:name w:val="footnote reference"/>
    <w:semiHidden/>
    <w:rPr>
      <w:position w:val="6"/>
      <w:sz w:val="18"/>
    </w:rPr>
  </w:style>
  <w:style w:type="paragraph" w:styleId="FootnoteText">
    <w:name w:val="footnote text"/>
    <w:basedOn w:val="Normal"/>
    <w:semiHidden/>
    <w:pPr>
      <w:keepLines/>
      <w:ind w:left="80" w:hanging="100"/>
      <w:jc w:val="both"/>
    </w:pPr>
    <w:rPr>
      <w:sz w:val="18"/>
    </w:rPr>
  </w:style>
  <w:style w:type="paragraph" w:customStyle="1" w:styleId="PageNumber1">
    <w:name w:val="Page Number1"/>
    <w:basedOn w:val="Normal"/>
    <w:next w:val="Normal"/>
  </w:style>
  <w:style w:type="paragraph" w:customStyle="1" w:styleId="Journalentry">
    <w:name w:val="Journal entry"/>
    <w:basedOn w:val="Normal"/>
    <w:pPr>
      <w:tabs>
        <w:tab w:val="left" w:pos="540"/>
        <w:tab w:val="left" w:pos="1080"/>
        <w:tab w:val="left" w:pos="1530"/>
        <w:tab w:val="left" w:pos="1980"/>
        <w:tab w:val="left" w:pos="2610"/>
        <w:tab w:val="right" w:pos="7920"/>
        <w:tab w:val="right" w:pos="8640"/>
      </w:tabs>
      <w:ind w:left="1530" w:hanging="1530"/>
      <w:jc w:val="both"/>
    </w:pPr>
    <w:rPr>
      <w:sz w:val="20"/>
    </w:rPr>
  </w:style>
  <w:style w:type="paragraph" w:styleId="Title">
    <w:name w:val="Title"/>
    <w:basedOn w:val="Normal"/>
    <w:qFormat/>
    <w:pPr>
      <w:jc w:val="right"/>
    </w:pPr>
    <w:rPr>
      <w:b/>
    </w:rPr>
  </w:style>
  <w:style w:type="paragraph" w:customStyle="1" w:styleId="MC">
    <w:name w:val="MC"/>
    <w:basedOn w:val="Normal"/>
    <w:pPr>
      <w:tabs>
        <w:tab w:val="left" w:pos="540"/>
        <w:tab w:val="decimal" w:pos="630"/>
        <w:tab w:val="left" w:pos="1080"/>
        <w:tab w:val="left" w:pos="1530"/>
        <w:tab w:val="right" w:pos="5400"/>
        <w:tab w:val="right" w:pos="8640"/>
      </w:tabs>
      <w:ind w:left="1080" w:hanging="1080"/>
    </w:pPr>
    <w:rPr>
      <w:sz w:val="20"/>
    </w:rPr>
  </w:style>
  <w:style w:type="paragraph" w:customStyle="1" w:styleId="mc0">
    <w:name w:val="mc"/>
    <w:basedOn w:val="MC"/>
    <w:pPr>
      <w:tabs>
        <w:tab w:val="clear" w:pos="540"/>
        <w:tab w:val="clear" w:pos="1530"/>
        <w:tab w:val="left" w:pos="1440"/>
      </w:tabs>
    </w:pPr>
  </w:style>
  <w:style w:type="paragraph" w:customStyle="1" w:styleId="Variables">
    <w:name w:val="Variables"/>
    <w:basedOn w:val="Entry"/>
    <w:rPr>
      <w:b/>
      <w:color w:val="00FF00"/>
    </w:rPr>
  </w:style>
  <w:style w:type="paragraph" w:customStyle="1" w:styleId="tf">
    <w:name w:val="tf"/>
    <w:basedOn w:val="Normal"/>
    <w:pPr>
      <w:tabs>
        <w:tab w:val="left" w:pos="540"/>
        <w:tab w:val="decimal" w:pos="1800"/>
        <w:tab w:val="left" w:pos="2250"/>
        <w:tab w:val="decimal" w:pos="3510"/>
        <w:tab w:val="left" w:pos="3960"/>
        <w:tab w:val="decimal" w:pos="5220"/>
        <w:tab w:val="left" w:pos="5670"/>
        <w:tab w:val="decimal" w:pos="6930"/>
        <w:tab w:val="left" w:pos="7380"/>
      </w:tabs>
    </w:pPr>
    <w:rPr>
      <w:sz w:val="20"/>
    </w:rPr>
  </w:style>
  <w:style w:type="paragraph" w:customStyle="1" w:styleId="True-False">
    <w:name w:val="True- False"/>
    <w:basedOn w:val="Normal"/>
    <w:pPr>
      <w:tabs>
        <w:tab w:val="left" w:pos="540"/>
        <w:tab w:val="decimal" w:pos="1440"/>
        <w:tab w:val="left" w:pos="1620"/>
        <w:tab w:val="right" w:pos="9720"/>
      </w:tabs>
      <w:ind w:left="1620" w:hanging="1620"/>
      <w:jc w:val="both"/>
    </w:pPr>
    <w:rPr>
      <w:sz w:val="20"/>
    </w:rPr>
  </w:style>
  <w:style w:type="paragraph" w:customStyle="1" w:styleId="MultipleChoice">
    <w:name w:val="Multiple Choice"/>
    <w:basedOn w:val="mc0"/>
    <w:pPr>
      <w:tabs>
        <w:tab w:val="clear" w:pos="630"/>
        <w:tab w:val="clear" w:pos="1440"/>
        <w:tab w:val="decimal" w:pos="720"/>
        <w:tab w:val="decimal" w:pos="2340"/>
      </w:tabs>
    </w:pPr>
  </w:style>
  <w:style w:type="paragraph" w:customStyle="1" w:styleId="Headings">
    <w:name w:val="Headings"/>
    <w:basedOn w:val="Normal"/>
    <w:rPr>
      <w:b/>
      <w:sz w:val="28"/>
    </w:rPr>
  </w:style>
  <w:style w:type="paragraph" w:customStyle="1" w:styleId="bi">
    <w:name w:val="bi"/>
    <w:basedOn w:val="Normal"/>
    <w:pPr>
      <w:pBdr>
        <w:top w:val="single" w:sz="6" w:space="1" w:color="auto" w:shadow="1"/>
        <w:left w:val="single" w:sz="6" w:space="1" w:color="auto" w:shadow="1"/>
        <w:bottom w:val="single" w:sz="6" w:space="1" w:color="auto" w:shadow="1"/>
        <w:right w:val="single" w:sz="6" w:space="1" w:color="auto" w:shadow="1"/>
        <w:between w:val="single" w:sz="6" w:space="0" w:color="auto"/>
      </w:pBdr>
      <w:tabs>
        <w:tab w:val="left" w:pos="3240"/>
        <w:tab w:val="left" w:pos="4500"/>
        <w:tab w:val="left" w:pos="4860"/>
        <w:tab w:val="decimal" w:pos="9360"/>
        <w:tab w:val="decimal" w:pos="9720"/>
      </w:tabs>
      <w:spacing w:before="60" w:after="120"/>
      <w:ind w:left="2880" w:right="720"/>
      <w:jc w:val="both"/>
    </w:pPr>
  </w:style>
  <w:style w:type="paragraph" w:customStyle="1" w:styleId="Doubleentries">
    <w:name w:val="Double entries"/>
    <w:basedOn w:val="Normal"/>
    <w:pPr>
      <w:framePr w:w="10080" w:hSpace="180" w:wrap="auto" w:hAnchor="page"/>
      <w:tabs>
        <w:tab w:val="left" w:pos="980"/>
        <w:tab w:val="decimal" w:pos="4860"/>
        <w:tab w:val="decimal" w:pos="5220"/>
        <w:tab w:val="left" w:pos="5580"/>
        <w:tab w:val="left" w:pos="5840"/>
        <w:tab w:val="decimal" w:pos="9720"/>
        <w:tab w:val="decimal" w:pos="10080"/>
      </w:tabs>
      <w:ind w:left="720"/>
      <w:jc w:val="both"/>
    </w:pPr>
  </w:style>
  <w:style w:type="paragraph" w:customStyle="1" w:styleId="Statementhead">
    <w:name w:val="Statement head"/>
    <w:basedOn w:val="Text"/>
    <w:pPr>
      <w:framePr w:w="10080" w:hSpace="180" w:wrap="auto" w:hAnchor="page"/>
      <w:pBdr>
        <w:bottom w:val="single" w:sz="6" w:space="0" w:color="auto"/>
      </w:pBdr>
      <w:tabs>
        <w:tab w:val="left" w:pos="1440"/>
        <w:tab w:val="center" w:pos="8100"/>
      </w:tabs>
      <w:ind w:firstLine="0"/>
    </w:pPr>
    <w:rPr>
      <w:b/>
    </w:rPr>
  </w:style>
  <w:style w:type="paragraph" w:customStyle="1" w:styleId="Plain">
    <w:name w:val="Plain"/>
    <w:basedOn w:val="Illusration"/>
    <w:pPr>
      <w:ind w:left="0" w:firstLine="0"/>
    </w:pPr>
  </w:style>
  <w:style w:type="paragraph" w:customStyle="1" w:styleId="statement">
    <w:name w:val="statement"/>
    <w:basedOn w:val="Text"/>
    <w:pPr>
      <w:tabs>
        <w:tab w:val="left" w:pos="-360"/>
        <w:tab w:val="left" w:pos="-80"/>
        <w:tab w:val="left" w:leader="dot" w:pos="5480"/>
        <w:tab w:val="decimal" w:pos="7560"/>
        <w:tab w:val="decimal" w:pos="7920"/>
        <w:tab w:val="decimal" w:pos="8720"/>
        <w:tab w:val="decimal" w:pos="8820"/>
      </w:tabs>
      <w:ind w:left="-800" w:firstLine="0"/>
      <w:jc w:val="left"/>
    </w:pPr>
    <w:rPr>
      <w:rFonts w:ascii="Times New Roman" w:hAnsi="Times New Roman"/>
    </w:rPr>
  </w:style>
  <w:style w:type="paragraph" w:customStyle="1" w:styleId="AdditionalConsideration">
    <w:name w:val="Additional Consideration"/>
    <w:basedOn w:val="Text"/>
    <w:pPr>
      <w:tabs>
        <w:tab w:val="left" w:pos="360"/>
        <w:tab w:val="right" w:pos="3600"/>
      </w:tabs>
      <w:ind w:right="540" w:firstLine="0"/>
    </w:pPr>
    <w:rPr>
      <w:i/>
      <w:color w:val="00FFFF"/>
    </w:rPr>
  </w:style>
  <w:style w:type="paragraph" w:styleId="List">
    <w:name w:val="List"/>
    <w:basedOn w:val="Text"/>
    <w:semiHidden/>
    <w:pPr>
      <w:spacing w:before="240" w:line="360" w:lineRule="atLeast"/>
      <w:ind w:left="720" w:hanging="720"/>
    </w:pPr>
    <w:rPr>
      <w:sz w:val="36"/>
    </w:rPr>
  </w:style>
  <w:style w:type="paragraph" w:customStyle="1" w:styleId="Comment">
    <w:name w:val="Comment"/>
    <w:basedOn w:val="Plain"/>
    <w:pPr>
      <w:keepNext/>
      <w:framePr w:w="2304" w:hSpace="140" w:wrap="auto" w:hAnchor="page"/>
      <w:tabs>
        <w:tab w:val="left" w:pos="260"/>
      </w:tabs>
      <w:ind w:right="20"/>
      <w:jc w:val="left"/>
    </w:pPr>
    <w:rPr>
      <w:color w:val="0000FF"/>
      <w:sz w:val="16"/>
    </w:rPr>
  </w:style>
  <w:style w:type="paragraph" w:customStyle="1" w:styleId="Norm">
    <w:name w:val="Norm"/>
    <w:basedOn w:val="Normal"/>
    <w:pPr>
      <w:tabs>
        <w:tab w:val="right" w:leader="dot" w:pos="7020"/>
      </w:tabs>
      <w:ind w:right="-464" w:firstLine="1440"/>
    </w:pPr>
    <w:rPr>
      <w:sz w:val="20"/>
    </w:rPr>
  </w:style>
  <w:style w:type="paragraph" w:customStyle="1" w:styleId="Helvetica10point">
    <w:name w:val="Helvetica 10 point"/>
    <w:basedOn w:val="Normal"/>
    <w:rPr>
      <w:sz w:val="20"/>
    </w:rPr>
  </w:style>
  <w:style w:type="paragraph" w:customStyle="1" w:styleId="m">
    <w:name w:val="m"/>
    <w:basedOn w:val="mc0"/>
    <w:pPr>
      <w:tabs>
        <w:tab w:val="clear" w:pos="630"/>
        <w:tab w:val="clear" w:pos="1440"/>
        <w:tab w:val="decimal" w:pos="720"/>
        <w:tab w:val="left" w:pos="1530"/>
      </w:tabs>
    </w:pPr>
  </w:style>
  <w:style w:type="paragraph" w:customStyle="1" w:styleId="normaltext">
    <w:name w:val="normal text"/>
    <w:basedOn w:val="Normal"/>
    <w:pPr>
      <w:tabs>
        <w:tab w:val="left" w:pos="360"/>
      </w:tabs>
      <w:jc w:val="both"/>
    </w:pPr>
  </w:style>
  <w:style w:type="paragraph" w:customStyle="1" w:styleId="Exercises">
    <w:name w:val="Exercises"/>
    <w:basedOn w:val="Comment"/>
    <w:pPr>
      <w:framePr w:wrap="auto"/>
    </w:pPr>
    <w:rPr>
      <w:b/>
      <w:color w:val="FF0000"/>
      <w:sz w:val="20"/>
    </w:rPr>
  </w:style>
  <w:style w:type="paragraph" w:customStyle="1" w:styleId="Exhibitlist">
    <w:name w:val="Exhibit list"/>
    <w:basedOn w:val="Exhibit"/>
    <w:pPr>
      <w:keepNext/>
      <w:framePr w:wrap="auto"/>
      <w:tabs>
        <w:tab w:val="clear" w:pos="980"/>
        <w:tab w:val="clear" w:pos="1880"/>
      </w:tabs>
      <w:ind w:left="2700" w:right="0" w:hanging="360"/>
      <w:jc w:val="both"/>
    </w:pPr>
  </w:style>
  <w:style w:type="paragraph" w:customStyle="1" w:styleId="Solutionentry">
    <w:name w:val="Solution entry"/>
    <w:basedOn w:val="Entry"/>
    <w:pPr>
      <w:keepNext/>
      <w:pBdr>
        <w:top w:val="none" w:sz="0" w:space="0" w:color="auto"/>
        <w:left w:val="none" w:sz="0" w:space="0" w:color="auto"/>
        <w:bottom w:val="none" w:sz="0" w:space="0" w:color="auto"/>
        <w:right w:val="none" w:sz="0" w:space="0" w:color="auto"/>
      </w:pBdr>
      <w:spacing w:before="240"/>
    </w:pPr>
  </w:style>
  <w:style w:type="paragraph" w:customStyle="1" w:styleId="dcnarrow-48pt">
    <w:name w:val="dc: narrow-48pt"/>
    <w:basedOn w:val="Normal"/>
    <w:pPr>
      <w:keepNext/>
      <w:framePr w:w="600" w:hSpace="180" w:wrap="auto" w:hAnchor="text"/>
    </w:pPr>
    <w:rPr>
      <w:sz w:val="96"/>
    </w:rPr>
  </w:style>
  <w:style w:type="paragraph" w:customStyle="1" w:styleId="dcwide-boxed-48pt">
    <w:name w:val="dc: wide-boxed-48pt"/>
    <w:basedOn w:val="Normal"/>
    <w:pPr>
      <w:keepNext/>
      <w:framePr w:w="1040" w:hSpace="180" w:wrap="auto" w:hAnchor="text"/>
      <w:pBdr>
        <w:top w:val="double" w:sz="6" w:space="1" w:color="auto"/>
        <w:left w:val="double" w:sz="6" w:space="1" w:color="auto"/>
        <w:bottom w:val="double" w:sz="6" w:space="1" w:color="auto"/>
        <w:right w:val="double" w:sz="6" w:space="1" w:color="auto"/>
      </w:pBdr>
      <w:jc w:val="center"/>
    </w:pPr>
    <w:rPr>
      <w:sz w:val="96"/>
    </w:rPr>
  </w:style>
  <w:style w:type="paragraph" w:customStyle="1" w:styleId="cells">
    <w:name w:val="cells"/>
    <w:basedOn w:val="Normal"/>
    <w:pPr>
      <w:jc w:val="right"/>
    </w:pPr>
    <w:rPr>
      <w:sz w:val="16"/>
    </w:rPr>
  </w:style>
  <w:style w:type="paragraph" w:customStyle="1" w:styleId="AmortSch">
    <w:name w:val="Amort.Sch."/>
    <w:basedOn w:val="Normal"/>
    <w:pPr>
      <w:keepNext/>
      <w:keepLines/>
      <w:pBdr>
        <w:left w:val="single" w:sz="6" w:space="15" w:color="auto"/>
        <w:bottom w:val="single" w:sz="6" w:space="15" w:color="auto"/>
        <w:right w:val="single" w:sz="6" w:space="15" w:color="auto"/>
      </w:pBdr>
      <w:tabs>
        <w:tab w:val="right" w:pos="1880"/>
        <w:tab w:val="right" w:pos="2780"/>
        <w:tab w:val="right" w:pos="3420"/>
        <w:tab w:val="right" w:pos="3600"/>
        <w:tab w:val="right" w:pos="4220"/>
        <w:tab w:val="right" w:pos="5220"/>
        <w:tab w:val="right" w:pos="5760"/>
        <w:tab w:val="right" w:pos="6660"/>
      </w:tabs>
      <w:spacing w:before="20"/>
      <w:ind w:left="540" w:right="540"/>
    </w:pPr>
    <w:rPr>
      <w:sz w:val="18"/>
    </w:rPr>
  </w:style>
  <w:style w:type="paragraph" w:customStyle="1" w:styleId="AmortSchHead">
    <w:name w:val="Amort. Sch.Head"/>
    <w:basedOn w:val="AmortSch"/>
    <w:pPr>
      <w:pBdr>
        <w:top w:val="single" w:sz="6" w:space="15" w:color="auto"/>
        <w:bottom w:val="none" w:sz="0" w:space="0" w:color="auto"/>
      </w:pBdr>
      <w:tabs>
        <w:tab w:val="clear" w:pos="1880"/>
        <w:tab w:val="clear" w:pos="3420"/>
        <w:tab w:val="clear" w:pos="3600"/>
        <w:tab w:val="clear" w:pos="4220"/>
        <w:tab w:val="clear" w:pos="5220"/>
        <w:tab w:val="clear" w:pos="5760"/>
        <w:tab w:val="clear" w:pos="6660"/>
        <w:tab w:val="center" w:pos="980"/>
        <w:tab w:val="center" w:pos="1620"/>
        <w:tab w:val="center" w:pos="3320"/>
        <w:tab w:val="center" w:pos="5040"/>
        <w:tab w:val="center" w:pos="6200"/>
      </w:tabs>
    </w:pPr>
    <w:rPr>
      <w:b/>
      <w:color w:val="FF0000"/>
      <w:sz w:val="14"/>
    </w:rPr>
  </w:style>
  <w:style w:type="paragraph" w:customStyle="1" w:styleId="Entry000s">
    <w:name w:val="Entry(000s)"/>
    <w:basedOn w:val="Entry"/>
    <w:pPr>
      <w:tabs>
        <w:tab w:val="clear" w:pos="5580"/>
        <w:tab w:val="clear" w:pos="6120"/>
        <w:tab w:val="decimal" w:leader="dot" w:pos="5040"/>
        <w:tab w:val="decimal" w:pos="5940"/>
      </w:tabs>
    </w:pPr>
  </w:style>
  <w:style w:type="paragraph" w:customStyle="1" w:styleId="Price">
    <w:name w:val="Price"/>
    <w:basedOn w:val="Normal"/>
    <w:pPr>
      <w:pBdr>
        <w:top w:val="single" w:sz="6" w:space="5" w:color="auto" w:shadow="1"/>
        <w:left w:val="single" w:sz="6" w:space="5" w:color="auto" w:shadow="1"/>
        <w:bottom w:val="single" w:sz="6" w:space="5" w:color="auto" w:shadow="1"/>
        <w:right w:val="single" w:sz="6" w:space="5" w:color="auto" w:shadow="1"/>
      </w:pBdr>
      <w:tabs>
        <w:tab w:val="right" w:pos="2960"/>
        <w:tab w:val="left" w:pos="3140"/>
        <w:tab w:val="right" w:pos="5480"/>
        <w:tab w:val="left" w:pos="5660"/>
        <w:tab w:val="right" w:pos="6840"/>
      </w:tabs>
      <w:ind w:left="440"/>
    </w:pPr>
  </w:style>
  <w:style w:type="paragraph" w:customStyle="1" w:styleId="Quote1">
    <w:name w:val="Quote1"/>
    <w:basedOn w:val="Text"/>
    <w:pPr>
      <w:framePr w:w="2520" w:hSpace="180" w:wrap="auto" w:hAnchor="text" w:xAlign="right"/>
      <w:pBdr>
        <w:top w:val="single" w:sz="6" w:space="1" w:color="auto"/>
        <w:left w:val="single" w:sz="6" w:space="1" w:color="auto"/>
        <w:bottom w:val="single" w:sz="6" w:space="1" w:color="auto"/>
        <w:right w:val="single" w:sz="6" w:space="1" w:color="auto"/>
      </w:pBdr>
      <w:spacing w:before="240"/>
      <w:ind w:right="100" w:firstLine="0"/>
      <w:jc w:val="center"/>
    </w:pPr>
    <w:rPr>
      <w:rFonts w:ascii="Times New Roman" w:hAnsi="Times New Roman"/>
      <w:color w:val="FF00FF"/>
    </w:rPr>
  </w:style>
  <w:style w:type="paragraph" w:customStyle="1" w:styleId="boxedinsert">
    <w:name w:val="boxed insert"/>
    <w:basedOn w:val="Quote1"/>
    <w:pPr>
      <w:framePr w:w="3960" w:wrap="auto"/>
      <w:tabs>
        <w:tab w:val="left" w:pos="180"/>
        <w:tab w:val="center" w:pos="2520"/>
        <w:tab w:val="center" w:pos="3420"/>
      </w:tabs>
      <w:ind w:right="180"/>
      <w:jc w:val="left"/>
    </w:pPr>
    <w:rPr>
      <w:color w:val="000000"/>
      <w:sz w:val="18"/>
    </w:rPr>
  </w:style>
  <w:style w:type="paragraph" w:customStyle="1" w:styleId="spreadsheetentry">
    <w:name w:val="spreadsheet entry"/>
    <w:basedOn w:val="Entry"/>
    <w:pPr>
      <w:tabs>
        <w:tab w:val="clear" w:pos="720"/>
        <w:tab w:val="left" w:pos="1440"/>
        <w:tab w:val="left" w:pos="1700"/>
      </w:tabs>
    </w:pPr>
  </w:style>
  <w:style w:type="paragraph" w:customStyle="1" w:styleId="Questions">
    <w:name w:val="Questions"/>
    <w:basedOn w:val="Text"/>
    <w:pPr>
      <w:spacing w:before="240" w:line="360" w:lineRule="atLeast"/>
    </w:pPr>
  </w:style>
  <w:style w:type="paragraph" w:customStyle="1" w:styleId="oheading6">
    <w:name w:val="oheading 6"/>
    <w:basedOn w:val="Heading5"/>
    <w:pPr>
      <w:framePr w:wrap="auto"/>
      <w:outlineLvl w:val="9"/>
    </w:pPr>
    <w:rPr>
      <w:color w:val="0000FF"/>
    </w:rPr>
  </w:style>
  <w:style w:type="paragraph" w:customStyle="1" w:styleId="table3">
    <w:name w:val="table3"/>
    <w:pPr>
      <w:keepLines/>
      <w:suppressLineNumbers/>
      <w:tabs>
        <w:tab w:val="left" w:pos="420"/>
        <w:tab w:val="left" w:pos="740"/>
        <w:tab w:val="left" w:pos="4880"/>
      </w:tabs>
      <w:ind w:right="-20"/>
    </w:pPr>
    <w:rPr>
      <w:rFonts w:ascii="Times New Roman" w:hAnsi="Times New Roman"/>
      <w:color w:val="000000"/>
      <w:sz w:val="18"/>
    </w:rPr>
  </w:style>
  <w:style w:type="paragraph" w:customStyle="1" w:styleId="table6">
    <w:name w:val="table6"/>
    <w:pPr>
      <w:keepLines/>
      <w:suppressLineNumbers/>
      <w:tabs>
        <w:tab w:val="left" w:pos="1380"/>
        <w:tab w:val="left" w:pos="5720"/>
        <w:tab w:val="decimal" w:pos="7740"/>
      </w:tabs>
    </w:pPr>
    <w:rPr>
      <w:rFonts w:ascii="Times New Roman" w:hAnsi="Times New Roman"/>
      <w:color w:val="000000"/>
      <w:sz w:val="18"/>
    </w:rPr>
  </w:style>
  <w:style w:type="paragraph" w:customStyle="1" w:styleId="table8">
    <w:name w:val="table8"/>
    <w:pPr>
      <w:keepLines/>
      <w:suppressLineNumbers/>
      <w:tabs>
        <w:tab w:val="left" w:pos="860"/>
      </w:tabs>
    </w:pPr>
    <w:rPr>
      <w:rFonts w:ascii="Times New Roman" w:hAnsi="Times New Roman"/>
      <w:color w:val="000000"/>
      <w:sz w:val="18"/>
    </w:rPr>
  </w:style>
  <w:style w:type="paragraph" w:customStyle="1" w:styleId="para10">
    <w:name w:val="para10"/>
    <w:pPr>
      <w:suppressLineNumbers/>
    </w:pPr>
    <w:rPr>
      <w:rFonts w:ascii="Times New Roman" w:hAnsi="Times New Roman"/>
      <w:color w:val="000000"/>
      <w:sz w:val="18"/>
    </w:rPr>
  </w:style>
  <w:style w:type="paragraph" w:customStyle="1" w:styleId="para11">
    <w:name w:val="para11"/>
    <w:pPr>
      <w:suppressLineNumbers/>
      <w:ind w:firstLine="5660"/>
    </w:pPr>
    <w:rPr>
      <w:rFonts w:ascii="Times New Roman" w:hAnsi="Times New Roman"/>
      <w:color w:val="000000"/>
      <w:sz w:val="18"/>
    </w:rPr>
  </w:style>
  <w:style w:type="paragraph" w:customStyle="1" w:styleId="para16">
    <w:name w:val="para16"/>
    <w:pPr>
      <w:suppressLineNumbers/>
      <w:tabs>
        <w:tab w:val="left" w:pos="800"/>
      </w:tabs>
      <w:ind w:left="800" w:hanging="340"/>
    </w:pPr>
    <w:rPr>
      <w:rFonts w:ascii="Times New Roman" w:hAnsi="Times New Roman"/>
      <w:color w:val="000000"/>
      <w:sz w:val="18"/>
    </w:rPr>
  </w:style>
  <w:style w:type="paragraph" w:customStyle="1" w:styleId="para17">
    <w:name w:val="para17"/>
    <w:pPr>
      <w:suppressLineNumbers/>
      <w:ind w:firstLine="460"/>
    </w:pPr>
    <w:rPr>
      <w:rFonts w:ascii="Times New Roman" w:hAnsi="Times New Roman"/>
      <w:color w:val="000000"/>
      <w:sz w:val="18"/>
    </w:rPr>
  </w:style>
  <w:style w:type="paragraph" w:customStyle="1" w:styleId="para36">
    <w:name w:val="para36"/>
    <w:pPr>
      <w:suppressLineNumbers/>
      <w:tabs>
        <w:tab w:val="left" w:pos="460"/>
      </w:tabs>
    </w:pPr>
    <w:rPr>
      <w:rFonts w:ascii="Times New Roman" w:hAnsi="Times New Roman"/>
      <w:color w:val="000000"/>
      <w:sz w:val="18"/>
    </w:rPr>
  </w:style>
  <w:style w:type="paragraph" w:customStyle="1" w:styleId="table39">
    <w:name w:val="table39"/>
    <w:pPr>
      <w:keepLines/>
      <w:suppressLineNumbers/>
      <w:tabs>
        <w:tab w:val="left" w:pos="1080"/>
      </w:tabs>
    </w:pPr>
    <w:rPr>
      <w:rFonts w:ascii="Times New Roman" w:hAnsi="Times New Roman"/>
      <w:color w:val="000000"/>
      <w:sz w:val="18"/>
    </w:rPr>
  </w:style>
  <w:style w:type="paragraph" w:customStyle="1" w:styleId="table154">
    <w:name w:val="table154"/>
    <w:pPr>
      <w:keepLines/>
      <w:suppressLineNumbers/>
      <w:tabs>
        <w:tab w:val="left" w:pos="4060"/>
      </w:tabs>
    </w:pPr>
    <w:rPr>
      <w:rFonts w:ascii="Times New Roman" w:hAnsi="Times New Roman"/>
      <w:color w:val="000000"/>
      <w:sz w:val="18"/>
    </w:rPr>
  </w:style>
  <w:style w:type="paragraph" w:customStyle="1" w:styleId="table155">
    <w:name w:val="table155"/>
    <w:pPr>
      <w:keepLines/>
      <w:suppressLineNumbers/>
      <w:tabs>
        <w:tab w:val="left" w:pos="140"/>
        <w:tab w:val="decimal" w:pos="8000"/>
        <w:tab w:val="decimal" w:pos="8620"/>
      </w:tabs>
      <w:spacing w:line="480" w:lineRule="atLeast"/>
    </w:pPr>
    <w:rPr>
      <w:rFonts w:ascii="Times New Roman" w:hAnsi="Times New Roman"/>
      <w:color w:val="000000"/>
      <w:sz w:val="18"/>
    </w:rPr>
  </w:style>
  <w:style w:type="paragraph" w:customStyle="1" w:styleId="table156">
    <w:name w:val="table156"/>
    <w:pPr>
      <w:keepLines/>
      <w:suppressLineNumbers/>
      <w:tabs>
        <w:tab w:val="decimal" w:pos="5880"/>
        <w:tab w:val="decimal" w:pos="6300"/>
        <w:tab w:val="decimal" w:pos="8000"/>
      </w:tabs>
    </w:pPr>
    <w:rPr>
      <w:rFonts w:ascii="Times New Roman" w:hAnsi="Times New Roman"/>
      <w:color w:val="000000"/>
      <w:sz w:val="18"/>
    </w:rPr>
  </w:style>
  <w:style w:type="paragraph" w:customStyle="1" w:styleId="table157">
    <w:name w:val="table157"/>
    <w:pPr>
      <w:keepLines/>
      <w:suppressLineNumbers/>
      <w:tabs>
        <w:tab w:val="left" w:pos="4180"/>
      </w:tabs>
    </w:pPr>
    <w:rPr>
      <w:rFonts w:ascii="Times New Roman" w:hAnsi="Times New Roman"/>
      <w:color w:val="000000"/>
      <w:sz w:val="18"/>
    </w:rPr>
  </w:style>
  <w:style w:type="paragraph" w:customStyle="1" w:styleId="para160">
    <w:name w:val="para160"/>
    <w:pPr>
      <w:suppressLineNumbers/>
      <w:ind w:left="4360" w:hanging="560"/>
    </w:pPr>
    <w:rPr>
      <w:rFonts w:ascii="Times New Roman" w:hAnsi="Times New Roman"/>
      <w:color w:val="000000"/>
      <w:sz w:val="18"/>
    </w:rPr>
  </w:style>
  <w:style w:type="paragraph" w:customStyle="1" w:styleId="para107">
    <w:name w:val="para107"/>
    <w:pPr>
      <w:suppressLineNumbers/>
      <w:ind w:firstLine="700"/>
    </w:pPr>
    <w:rPr>
      <w:rFonts w:ascii="Times New Roman" w:hAnsi="Times New Roman"/>
      <w:color w:val="000000"/>
      <w:sz w:val="18"/>
    </w:rPr>
  </w:style>
  <w:style w:type="paragraph" w:customStyle="1" w:styleId="cent159">
    <w:name w:val="cent159"/>
    <w:pPr>
      <w:suppressLineNumbers/>
      <w:jc w:val="center"/>
    </w:pPr>
    <w:rPr>
      <w:rFonts w:ascii="Times New Roman" w:hAnsi="Times New Roman"/>
      <w:color w:val="000000"/>
      <w:sz w:val="18"/>
    </w:rPr>
  </w:style>
  <w:style w:type="paragraph" w:customStyle="1" w:styleId="table162">
    <w:name w:val="table162"/>
    <w:pPr>
      <w:keepLines/>
      <w:suppressLineNumbers/>
      <w:tabs>
        <w:tab w:val="left" w:pos="4260"/>
      </w:tabs>
    </w:pPr>
    <w:rPr>
      <w:rFonts w:ascii="Times New Roman" w:hAnsi="Times New Roman"/>
      <w:color w:val="000000"/>
      <w:sz w:val="18"/>
    </w:rPr>
  </w:style>
  <w:style w:type="paragraph" w:customStyle="1" w:styleId="table163">
    <w:name w:val="table163"/>
    <w:pPr>
      <w:keepLines/>
      <w:suppressLineNumbers/>
      <w:tabs>
        <w:tab w:val="decimal" w:pos="8020"/>
        <w:tab w:val="decimal" w:pos="8580"/>
      </w:tabs>
      <w:spacing w:line="480" w:lineRule="atLeast"/>
    </w:pPr>
    <w:rPr>
      <w:rFonts w:ascii="Times New Roman" w:hAnsi="Times New Roman"/>
      <w:color w:val="000000"/>
      <w:sz w:val="18"/>
    </w:rPr>
  </w:style>
  <w:style w:type="paragraph" w:customStyle="1" w:styleId="table164">
    <w:name w:val="table164"/>
    <w:pPr>
      <w:keepLines/>
      <w:suppressLineNumbers/>
      <w:tabs>
        <w:tab w:val="left" w:pos="540"/>
        <w:tab w:val="decimal" w:pos="6080"/>
        <w:tab w:val="decimal" w:pos="6980"/>
        <w:tab w:val="decimal" w:pos="8020"/>
      </w:tabs>
    </w:pPr>
    <w:rPr>
      <w:rFonts w:ascii="Times New Roman" w:hAnsi="Times New Roman"/>
      <w:color w:val="000000"/>
      <w:sz w:val="18"/>
    </w:rPr>
  </w:style>
  <w:style w:type="paragraph" w:customStyle="1" w:styleId="table165">
    <w:name w:val="table165"/>
    <w:pPr>
      <w:keepLines/>
      <w:suppressLineNumbers/>
      <w:tabs>
        <w:tab w:val="left" w:pos="5680"/>
        <w:tab w:val="left" w:pos="6340"/>
        <w:tab w:val="left" w:pos="7260"/>
      </w:tabs>
    </w:pPr>
    <w:rPr>
      <w:rFonts w:ascii="Times New Roman" w:hAnsi="Times New Roman"/>
      <w:color w:val="000000"/>
      <w:sz w:val="18"/>
    </w:rPr>
  </w:style>
  <w:style w:type="paragraph" w:customStyle="1" w:styleId="table166">
    <w:name w:val="table166"/>
    <w:pPr>
      <w:keepLines/>
      <w:suppressLineNumbers/>
      <w:tabs>
        <w:tab w:val="left" w:pos="820"/>
        <w:tab w:val="left" w:pos="7180"/>
        <w:tab w:val="decimal" w:pos="8020"/>
      </w:tabs>
    </w:pPr>
    <w:rPr>
      <w:rFonts w:ascii="Times New Roman" w:hAnsi="Times New Roman"/>
      <w:color w:val="000000"/>
      <w:sz w:val="18"/>
    </w:rPr>
  </w:style>
  <w:style w:type="paragraph" w:customStyle="1" w:styleId="table167">
    <w:name w:val="table167"/>
    <w:pPr>
      <w:keepLines/>
      <w:suppressLineNumbers/>
      <w:tabs>
        <w:tab w:val="left" w:pos="620"/>
        <w:tab w:val="decimal" w:pos="8020"/>
      </w:tabs>
    </w:pPr>
    <w:rPr>
      <w:rFonts w:ascii="Times New Roman" w:hAnsi="Times New Roman"/>
      <w:color w:val="000000"/>
      <w:sz w:val="18"/>
    </w:rPr>
  </w:style>
  <w:style w:type="paragraph" w:customStyle="1" w:styleId="table168">
    <w:name w:val="table168"/>
    <w:pPr>
      <w:keepLines/>
      <w:suppressLineNumbers/>
      <w:tabs>
        <w:tab w:val="left" w:pos="620"/>
        <w:tab w:val="left" w:pos="7180"/>
        <w:tab w:val="decimal" w:pos="8020"/>
        <w:tab w:val="decimal" w:pos="8580"/>
      </w:tabs>
      <w:spacing w:line="480" w:lineRule="atLeast"/>
    </w:pPr>
    <w:rPr>
      <w:rFonts w:ascii="Times New Roman" w:hAnsi="Times New Roman"/>
      <w:color w:val="000000"/>
      <w:sz w:val="18"/>
    </w:rPr>
  </w:style>
  <w:style w:type="paragraph" w:customStyle="1" w:styleId="para170">
    <w:name w:val="para170"/>
    <w:pPr>
      <w:suppressLineNumbers/>
      <w:ind w:firstLine="520"/>
    </w:pPr>
    <w:rPr>
      <w:rFonts w:ascii="Times New Roman" w:hAnsi="Times New Roman"/>
      <w:color w:val="000000"/>
      <w:sz w:val="18"/>
    </w:rPr>
  </w:style>
  <w:style w:type="paragraph" w:customStyle="1" w:styleId="Solutions">
    <w:name w:val="Solutions"/>
    <w:basedOn w:val="Heading5"/>
    <w:pPr>
      <w:framePr w:w="0" w:hSpace="0" w:wrap="auto" w:hAnchor="text"/>
      <w:outlineLvl w:val="9"/>
    </w:pPr>
    <w:rPr>
      <w:rFonts w:ascii="Times New Roman" w:hAnsi="Times New Roman"/>
    </w:rPr>
  </w:style>
  <w:style w:type="paragraph" w:customStyle="1" w:styleId="text1">
    <w:name w:val="text1"/>
    <w:basedOn w:val="Text"/>
    <w:pPr>
      <w:spacing w:before="240"/>
      <w:ind w:firstLine="0"/>
    </w:pPr>
  </w:style>
  <w:style w:type="paragraph" w:customStyle="1" w:styleId="para39">
    <w:name w:val="para39"/>
    <w:pPr>
      <w:suppressLineNumbers/>
    </w:pPr>
    <w:rPr>
      <w:rFonts w:ascii="Times New Roman" w:hAnsi="Times New Roman"/>
      <w:i/>
      <w:color w:val="000000"/>
      <w:sz w:val="24"/>
    </w:rPr>
  </w:style>
  <w:style w:type="paragraph" w:customStyle="1" w:styleId="para40">
    <w:name w:val="para40"/>
    <w:pPr>
      <w:suppressLineNumbers/>
    </w:pPr>
    <w:rPr>
      <w:rFonts w:ascii="Times New Roman" w:hAnsi="Times New Roman"/>
      <w:color w:val="000000"/>
      <w:sz w:val="24"/>
    </w:rPr>
  </w:style>
  <w:style w:type="paragraph" w:customStyle="1" w:styleId="para41">
    <w:name w:val="para41"/>
    <w:pPr>
      <w:suppressLineNumbers/>
    </w:pPr>
    <w:rPr>
      <w:rFonts w:ascii="Times New Roman" w:hAnsi="Times New Roman"/>
      <w:b/>
      <w:color w:val="000000"/>
      <w:sz w:val="24"/>
    </w:rPr>
  </w:style>
  <w:style w:type="paragraph" w:customStyle="1" w:styleId="para42">
    <w:name w:val="para42"/>
    <w:pPr>
      <w:suppressLineNumbers/>
      <w:tabs>
        <w:tab w:val="left" w:pos="300"/>
      </w:tabs>
    </w:pPr>
    <w:rPr>
      <w:rFonts w:ascii="Times New Roman" w:hAnsi="Times New Roman"/>
      <w:color w:val="000000"/>
      <w:sz w:val="24"/>
    </w:rPr>
  </w:style>
  <w:style w:type="paragraph" w:customStyle="1" w:styleId="para43">
    <w:name w:val="para43"/>
    <w:pPr>
      <w:suppressLineNumbers/>
      <w:tabs>
        <w:tab w:val="left" w:pos="300"/>
      </w:tabs>
      <w:ind w:left="300" w:hanging="300"/>
    </w:pPr>
    <w:rPr>
      <w:rFonts w:ascii="Times New Roman" w:hAnsi="Times New Roman"/>
      <w:color w:val="000000"/>
      <w:sz w:val="24"/>
    </w:rPr>
  </w:style>
  <w:style w:type="paragraph" w:customStyle="1" w:styleId="para51">
    <w:name w:val="para51"/>
    <w:pPr>
      <w:suppressLineNumbers/>
      <w:tabs>
        <w:tab w:val="left" w:pos="5560"/>
      </w:tabs>
      <w:ind w:left="5840" w:hanging="580"/>
    </w:pPr>
    <w:rPr>
      <w:rFonts w:ascii="Times New Roman" w:hAnsi="Times New Roman"/>
      <w:color w:val="000000"/>
      <w:sz w:val="24"/>
    </w:rPr>
  </w:style>
  <w:style w:type="paragraph" w:customStyle="1" w:styleId="BottomLine">
    <w:name w:val="Bottom Line"/>
    <w:basedOn w:val="Normal"/>
    <w:pPr>
      <w:framePr w:w="10080" w:hSpace="180" w:wrap="auto" w:hAnchor="page"/>
      <w:ind w:left="80"/>
      <w:jc w:val="both"/>
    </w:pPr>
    <w:rPr>
      <w:color w:val="FF00FF"/>
    </w:rPr>
  </w:style>
  <w:style w:type="paragraph" w:customStyle="1" w:styleId="heading10">
    <w:name w:val="heading 10"/>
    <w:basedOn w:val="oheading5"/>
    <w:next w:val="Normal"/>
    <w:pPr>
      <w:keepLines/>
      <w:framePr w:w="1980" w:hSpace="180" w:wrap="auto" w:hAnchor="page"/>
    </w:pPr>
    <w:rPr>
      <w:rFonts w:ascii="Times New Roman" w:hAnsi="Times New Roman"/>
      <w:color w:val="0000FF"/>
    </w:rPr>
  </w:style>
  <w:style w:type="paragraph" w:customStyle="1" w:styleId="para2">
    <w:name w:val="para2"/>
    <w:pPr>
      <w:suppressLineNumbers/>
      <w:ind w:firstLine="220"/>
      <w:jc w:val="both"/>
    </w:pPr>
    <w:rPr>
      <w:rFonts w:ascii="Times New Roman" w:hAnsi="Times New Roman"/>
      <w:b/>
      <w:color w:val="000000"/>
      <w:sz w:val="24"/>
    </w:rPr>
  </w:style>
  <w:style w:type="paragraph" w:customStyle="1" w:styleId="para3">
    <w:name w:val="para3"/>
    <w:pPr>
      <w:suppressLineNumbers/>
      <w:ind w:firstLine="400"/>
      <w:jc w:val="both"/>
    </w:pPr>
    <w:rPr>
      <w:rFonts w:ascii="Times New Roman" w:hAnsi="Times New Roman"/>
      <w:color w:val="000000"/>
      <w:sz w:val="24"/>
    </w:rPr>
  </w:style>
  <w:style w:type="paragraph" w:customStyle="1" w:styleId="para7">
    <w:name w:val="para7"/>
    <w:pPr>
      <w:suppressLineNumbers/>
      <w:tabs>
        <w:tab w:val="left" w:pos="780"/>
      </w:tabs>
      <w:ind w:firstLine="400"/>
      <w:jc w:val="both"/>
    </w:pPr>
    <w:rPr>
      <w:rFonts w:ascii="Times New Roman" w:hAnsi="Times New Roman"/>
      <w:color w:val="000000"/>
      <w:sz w:val="24"/>
    </w:rPr>
  </w:style>
  <w:style w:type="paragraph" w:customStyle="1" w:styleId="Illustration">
    <w:name w:val="Illustration"/>
    <w:basedOn w:val="Normal"/>
    <w:pPr>
      <w:keepNext/>
      <w:ind w:left="180" w:right="180"/>
      <w:jc w:val="both"/>
    </w:pPr>
  </w:style>
  <w:style w:type="paragraph" w:customStyle="1" w:styleId="para1">
    <w:name w:val="para1"/>
    <w:pPr>
      <w:suppressLineNumbers/>
    </w:pPr>
    <w:rPr>
      <w:rFonts w:ascii="Times New Roman" w:hAnsi="Times New Roman"/>
      <w:b/>
      <w:color w:val="000000"/>
      <w:sz w:val="24"/>
    </w:rPr>
  </w:style>
  <w:style w:type="paragraph" w:customStyle="1" w:styleId="4columns">
    <w:name w:val="4 columns"/>
    <w:basedOn w:val="Normal"/>
    <w:pPr>
      <w:tabs>
        <w:tab w:val="left" w:pos="2700"/>
        <w:tab w:val="left" w:pos="5480"/>
        <w:tab w:val="left" w:pos="7200"/>
      </w:tabs>
      <w:ind w:left="540" w:hanging="540"/>
    </w:pPr>
    <w:rPr>
      <w:sz w:val="20"/>
    </w:rPr>
  </w:style>
  <w:style w:type="paragraph" w:customStyle="1" w:styleId="cent3">
    <w:name w:val="cent3"/>
    <w:pPr>
      <w:suppressLineNumbers/>
      <w:jc w:val="center"/>
    </w:pPr>
    <w:rPr>
      <w:rFonts w:ascii="Times New Roman" w:hAnsi="Times New Roman"/>
      <w:i/>
      <w:color w:val="000000"/>
      <w:sz w:val="24"/>
    </w:rPr>
  </w:style>
  <w:style w:type="paragraph" w:customStyle="1" w:styleId="cent4">
    <w:name w:val="cent4"/>
    <w:pPr>
      <w:suppressLineNumbers/>
      <w:jc w:val="center"/>
    </w:pPr>
    <w:rPr>
      <w:rFonts w:ascii="Times New Roman" w:hAnsi="Times New Roman"/>
      <w:b/>
      <w:color w:val="000000"/>
      <w:sz w:val="24"/>
    </w:rPr>
  </w:style>
  <w:style w:type="paragraph" w:customStyle="1" w:styleId="para5">
    <w:name w:val="para5"/>
    <w:pPr>
      <w:suppressLineNumbers/>
      <w:ind w:firstLine="220"/>
    </w:pPr>
    <w:rPr>
      <w:rFonts w:ascii="Times New Roman" w:hAnsi="Times New Roman"/>
      <w:b/>
      <w:color w:val="000000"/>
      <w:sz w:val="24"/>
    </w:rPr>
  </w:style>
  <w:style w:type="paragraph" w:customStyle="1" w:styleId="para6">
    <w:name w:val="para6"/>
    <w:pPr>
      <w:suppressLineNumbers/>
      <w:ind w:left="220"/>
    </w:pPr>
    <w:rPr>
      <w:rFonts w:ascii="Times New Roman" w:hAnsi="Times New Roman"/>
      <w:color w:val="000000"/>
      <w:sz w:val="24"/>
    </w:rPr>
  </w:style>
  <w:style w:type="paragraph" w:customStyle="1" w:styleId="table7">
    <w:name w:val="table7"/>
    <w:pPr>
      <w:keepLines/>
      <w:suppressLineNumbers/>
      <w:tabs>
        <w:tab w:val="decimal" w:pos="6760"/>
      </w:tabs>
    </w:pPr>
    <w:rPr>
      <w:rFonts w:ascii="Times New Roman" w:hAnsi="Times New Roman"/>
      <w:color w:val="000000"/>
      <w:sz w:val="24"/>
    </w:rPr>
  </w:style>
  <w:style w:type="paragraph" w:customStyle="1" w:styleId="para8">
    <w:name w:val="para8"/>
    <w:pPr>
      <w:suppressLineNumbers/>
      <w:tabs>
        <w:tab w:val="left" w:pos="5940"/>
      </w:tabs>
      <w:ind w:firstLine="220"/>
    </w:pPr>
    <w:rPr>
      <w:rFonts w:ascii="Times New Roman" w:hAnsi="Times New Roman"/>
      <w:color w:val="000000"/>
      <w:sz w:val="24"/>
    </w:rPr>
  </w:style>
  <w:style w:type="paragraph" w:customStyle="1" w:styleId="para9">
    <w:name w:val="para9"/>
    <w:pPr>
      <w:suppressLineNumbers/>
      <w:ind w:firstLine="400"/>
    </w:pPr>
    <w:rPr>
      <w:rFonts w:ascii="Times New Roman" w:hAnsi="Times New Roman"/>
      <w:color w:val="000000"/>
      <w:sz w:val="24"/>
    </w:rPr>
  </w:style>
  <w:style w:type="paragraph" w:customStyle="1" w:styleId="table10">
    <w:name w:val="table10"/>
    <w:pPr>
      <w:keepLines/>
      <w:suppressLineNumbers/>
      <w:tabs>
        <w:tab w:val="decimal" w:pos="620"/>
        <w:tab w:val="left" w:pos="1220"/>
      </w:tabs>
    </w:pPr>
    <w:rPr>
      <w:rFonts w:ascii="Times New Roman" w:hAnsi="Times New Roman"/>
      <w:b/>
      <w:color w:val="000000"/>
      <w:sz w:val="24"/>
    </w:rPr>
  </w:style>
  <w:style w:type="paragraph" w:customStyle="1" w:styleId="para12">
    <w:name w:val="para12"/>
    <w:pPr>
      <w:suppressLineNumbers/>
      <w:ind w:firstLine="480"/>
    </w:pPr>
    <w:rPr>
      <w:rFonts w:ascii="Times New Roman" w:hAnsi="Times New Roman"/>
      <w:b/>
      <w:color w:val="000000"/>
      <w:sz w:val="24"/>
    </w:rPr>
  </w:style>
  <w:style w:type="paragraph" w:customStyle="1" w:styleId="table13">
    <w:name w:val="table13"/>
    <w:pPr>
      <w:keepLines/>
      <w:suppressLineNumbers/>
      <w:tabs>
        <w:tab w:val="left" w:pos="960"/>
        <w:tab w:val="left" w:pos="7620"/>
        <w:tab w:val="decimal" w:pos="8820"/>
      </w:tabs>
      <w:ind w:right="-240"/>
    </w:pPr>
    <w:rPr>
      <w:rFonts w:ascii="Times New Roman" w:hAnsi="Times New Roman"/>
      <w:color w:val="000000"/>
      <w:sz w:val="24"/>
    </w:rPr>
  </w:style>
  <w:style w:type="paragraph" w:customStyle="1" w:styleId="table14">
    <w:name w:val="table14"/>
    <w:pPr>
      <w:keepLines/>
      <w:suppressLineNumbers/>
      <w:tabs>
        <w:tab w:val="left" w:pos="960"/>
        <w:tab w:val="decimal" w:pos="7320"/>
        <w:tab w:val="decimal" w:pos="8820"/>
      </w:tabs>
      <w:ind w:right="-240"/>
    </w:pPr>
    <w:rPr>
      <w:rFonts w:ascii="Times New Roman" w:hAnsi="Times New Roman"/>
      <w:b/>
      <w:color w:val="000000"/>
      <w:sz w:val="24"/>
    </w:rPr>
  </w:style>
  <w:style w:type="paragraph" w:customStyle="1" w:styleId="table15">
    <w:name w:val="table15"/>
    <w:pPr>
      <w:keepLines/>
      <w:suppressLineNumbers/>
      <w:tabs>
        <w:tab w:val="left" w:pos="960"/>
        <w:tab w:val="decimal" w:pos="4320"/>
        <w:tab w:val="left" w:pos="7620"/>
        <w:tab w:val="decimal" w:pos="8820"/>
      </w:tabs>
      <w:ind w:right="-240"/>
    </w:pPr>
    <w:rPr>
      <w:rFonts w:ascii="Times New Roman" w:hAnsi="Times New Roman"/>
      <w:color w:val="000000"/>
      <w:sz w:val="24"/>
    </w:rPr>
  </w:style>
  <w:style w:type="paragraph" w:customStyle="1" w:styleId="table16">
    <w:name w:val="table16"/>
    <w:pPr>
      <w:keepLines/>
      <w:suppressLineNumbers/>
      <w:tabs>
        <w:tab w:val="left" w:pos="960"/>
        <w:tab w:val="decimal" w:pos="8820"/>
      </w:tabs>
      <w:ind w:right="-240"/>
    </w:pPr>
    <w:rPr>
      <w:rFonts w:ascii="Times New Roman" w:hAnsi="Times New Roman"/>
      <w:color w:val="000000"/>
      <w:sz w:val="24"/>
    </w:rPr>
  </w:style>
  <w:style w:type="paragraph" w:customStyle="1" w:styleId="table17">
    <w:name w:val="table17"/>
    <w:pPr>
      <w:keepLines/>
      <w:suppressLineNumbers/>
      <w:tabs>
        <w:tab w:val="left" w:pos="1200"/>
        <w:tab w:val="decimal" w:pos="8820"/>
      </w:tabs>
      <w:ind w:right="-240"/>
    </w:pPr>
    <w:rPr>
      <w:rFonts w:ascii="Times New Roman" w:hAnsi="Times New Roman"/>
      <w:b/>
      <w:color w:val="000000"/>
      <w:sz w:val="24"/>
    </w:rPr>
  </w:style>
  <w:style w:type="paragraph" w:customStyle="1" w:styleId="table18">
    <w:name w:val="table18"/>
    <w:pPr>
      <w:keepLines/>
      <w:suppressLineNumbers/>
      <w:tabs>
        <w:tab w:val="left" w:pos="960"/>
        <w:tab w:val="decimal" w:pos="5760"/>
        <w:tab w:val="decimal" w:pos="8520"/>
      </w:tabs>
      <w:ind w:right="-240"/>
    </w:pPr>
    <w:rPr>
      <w:rFonts w:ascii="Times New Roman" w:hAnsi="Times New Roman"/>
      <w:b/>
      <w:color w:val="000000"/>
      <w:sz w:val="24"/>
    </w:rPr>
  </w:style>
  <w:style w:type="paragraph" w:customStyle="1" w:styleId="cent19">
    <w:name w:val="cent19"/>
    <w:pPr>
      <w:suppressLineNumbers/>
      <w:jc w:val="center"/>
    </w:pPr>
    <w:rPr>
      <w:rFonts w:ascii="Times New Roman" w:hAnsi="Times New Roman"/>
      <w:i/>
      <w:color w:val="000000"/>
      <w:sz w:val="24"/>
    </w:rPr>
  </w:style>
  <w:style w:type="paragraph" w:customStyle="1" w:styleId="para20">
    <w:name w:val="para20"/>
    <w:pPr>
      <w:suppressLineNumbers/>
    </w:pPr>
    <w:rPr>
      <w:rFonts w:ascii="Times New Roman" w:hAnsi="Times New Roman"/>
      <w:i/>
      <w:color w:val="000000"/>
      <w:sz w:val="24"/>
    </w:rPr>
  </w:style>
  <w:style w:type="paragraph" w:customStyle="1" w:styleId="para21">
    <w:name w:val="para21"/>
    <w:pPr>
      <w:suppressLineNumbers/>
      <w:ind w:firstLine="740"/>
    </w:pPr>
    <w:rPr>
      <w:rFonts w:ascii="Times New Roman" w:hAnsi="Times New Roman"/>
      <w:color w:val="000000"/>
      <w:sz w:val="24"/>
    </w:rPr>
  </w:style>
  <w:style w:type="paragraph" w:customStyle="1" w:styleId="para22">
    <w:name w:val="para22"/>
    <w:pPr>
      <w:suppressLineNumbers/>
      <w:ind w:firstLine="940"/>
    </w:pPr>
    <w:rPr>
      <w:rFonts w:ascii="Times New Roman" w:hAnsi="Times New Roman"/>
      <w:color w:val="000000"/>
      <w:sz w:val="24"/>
    </w:rPr>
  </w:style>
  <w:style w:type="paragraph" w:customStyle="1" w:styleId="cent23">
    <w:name w:val="cent23"/>
    <w:pPr>
      <w:suppressLineNumbers/>
      <w:jc w:val="center"/>
    </w:pPr>
    <w:rPr>
      <w:rFonts w:ascii="Times New Roman" w:hAnsi="Times New Roman"/>
      <w:b/>
      <w:color w:val="000000"/>
      <w:sz w:val="24"/>
    </w:rPr>
  </w:style>
  <w:style w:type="paragraph" w:customStyle="1" w:styleId="para24">
    <w:name w:val="para24"/>
    <w:pPr>
      <w:suppressLineNumbers/>
      <w:ind w:firstLine="3060"/>
      <w:jc w:val="both"/>
    </w:pPr>
    <w:rPr>
      <w:rFonts w:ascii="Times New Roman" w:hAnsi="Times New Roman"/>
      <w:i/>
      <w:color w:val="000000"/>
      <w:sz w:val="24"/>
    </w:rPr>
  </w:style>
  <w:style w:type="paragraph" w:customStyle="1" w:styleId="para25">
    <w:name w:val="para25"/>
    <w:pPr>
      <w:suppressLineNumbers/>
      <w:jc w:val="both"/>
    </w:pPr>
    <w:rPr>
      <w:rFonts w:ascii="Times New Roman" w:hAnsi="Times New Roman"/>
      <w:b/>
      <w:color w:val="000000"/>
      <w:sz w:val="24"/>
    </w:rPr>
  </w:style>
  <w:style w:type="paragraph" w:customStyle="1" w:styleId="para26">
    <w:name w:val="para26"/>
    <w:pPr>
      <w:suppressLineNumbers/>
      <w:ind w:left="940" w:hanging="940"/>
      <w:jc w:val="both"/>
    </w:pPr>
    <w:rPr>
      <w:rFonts w:ascii="Times New Roman" w:hAnsi="Times New Roman"/>
      <w:color w:val="000000"/>
      <w:sz w:val="24"/>
    </w:rPr>
  </w:style>
  <w:style w:type="paragraph" w:customStyle="1" w:styleId="AC">
    <w:name w:val="AC"/>
    <w:basedOn w:val="Entry000s"/>
    <w:pPr>
      <w:keepNext/>
      <w:shd w:val="pct10" w:color="auto" w:fill="auto"/>
      <w:tabs>
        <w:tab w:val="clear" w:pos="720"/>
        <w:tab w:val="clear" w:pos="5040"/>
        <w:tab w:val="clear" w:pos="5940"/>
        <w:tab w:val="clear" w:pos="6740"/>
        <w:tab w:val="left" w:pos="1340"/>
        <w:tab w:val="decimal" w:leader="dot" w:pos="4500"/>
        <w:tab w:val="decimal" w:pos="5660"/>
        <w:tab w:val="decimal" w:pos="6560"/>
      </w:tabs>
      <w:spacing w:line="480" w:lineRule="atLeast"/>
      <w:ind w:left="360" w:right="360" w:firstLine="360"/>
      <w:jc w:val="both"/>
    </w:pPr>
    <w:rPr>
      <w:rFonts w:ascii="Times New Roman" w:hAnsi="Times New Roman"/>
      <w:i/>
      <w:color w:val="00FFFF"/>
      <w:sz w:val="24"/>
    </w:rPr>
  </w:style>
  <w:style w:type="paragraph" w:customStyle="1" w:styleId="para27">
    <w:name w:val="para27"/>
    <w:pPr>
      <w:suppressLineNumbers/>
      <w:ind w:left="940"/>
      <w:jc w:val="both"/>
    </w:pPr>
    <w:rPr>
      <w:rFonts w:ascii="Times New Roman" w:hAnsi="Times New Roman"/>
      <w:color w:val="000000"/>
      <w:sz w:val="24"/>
    </w:rPr>
  </w:style>
  <w:style w:type="paragraph" w:customStyle="1" w:styleId="cent28">
    <w:name w:val="cent28"/>
    <w:pPr>
      <w:suppressLineNumbers/>
      <w:jc w:val="center"/>
    </w:pPr>
    <w:rPr>
      <w:rFonts w:ascii="Times New Roman" w:hAnsi="Times New Roman"/>
      <w:color w:val="000000"/>
      <w:sz w:val="24"/>
    </w:rPr>
  </w:style>
  <w:style w:type="paragraph" w:customStyle="1" w:styleId="para29">
    <w:name w:val="para29"/>
    <w:pPr>
      <w:suppressLineNumbers/>
      <w:ind w:firstLine="4280"/>
      <w:jc w:val="both"/>
    </w:pPr>
    <w:rPr>
      <w:rFonts w:ascii="Times New Roman" w:hAnsi="Times New Roman"/>
      <w:b/>
      <w:color w:val="000000"/>
      <w:sz w:val="24"/>
    </w:rPr>
  </w:style>
  <w:style w:type="paragraph" w:customStyle="1" w:styleId="para30">
    <w:name w:val="para30"/>
    <w:pPr>
      <w:suppressLineNumbers/>
      <w:ind w:firstLine="3060"/>
    </w:pPr>
    <w:rPr>
      <w:rFonts w:ascii="Times New Roman" w:hAnsi="Times New Roman"/>
      <w:i/>
      <w:color w:val="000000"/>
      <w:sz w:val="24"/>
    </w:rPr>
  </w:style>
  <w:style w:type="paragraph" w:customStyle="1" w:styleId="para31">
    <w:name w:val="para31"/>
    <w:pPr>
      <w:suppressLineNumbers/>
      <w:ind w:left="940" w:hanging="940"/>
    </w:pPr>
    <w:rPr>
      <w:rFonts w:ascii="Times New Roman" w:hAnsi="Times New Roman"/>
      <w:color w:val="000000"/>
      <w:sz w:val="24"/>
    </w:rPr>
  </w:style>
  <w:style w:type="paragraph" w:customStyle="1" w:styleId="para32">
    <w:name w:val="para32"/>
    <w:pPr>
      <w:suppressLineNumbers/>
      <w:ind w:left="940"/>
    </w:pPr>
    <w:rPr>
      <w:rFonts w:ascii="Times New Roman" w:hAnsi="Times New Roman"/>
      <w:color w:val="000000"/>
      <w:sz w:val="24"/>
    </w:rPr>
  </w:style>
  <w:style w:type="paragraph" w:customStyle="1" w:styleId="para33">
    <w:name w:val="para33"/>
    <w:pPr>
      <w:suppressLineNumbers/>
      <w:ind w:firstLine="4280"/>
    </w:pPr>
    <w:rPr>
      <w:rFonts w:ascii="Times New Roman" w:hAnsi="Times New Roman"/>
      <w:b/>
      <w:color w:val="000000"/>
      <w:sz w:val="24"/>
    </w:rPr>
  </w:style>
  <w:style w:type="paragraph" w:customStyle="1" w:styleId="table34">
    <w:name w:val="table34"/>
    <w:pPr>
      <w:keepLines/>
      <w:suppressLineNumbers/>
      <w:tabs>
        <w:tab w:val="decimal" w:pos="1080"/>
      </w:tabs>
    </w:pPr>
    <w:rPr>
      <w:rFonts w:ascii="Times New Roman" w:hAnsi="Times New Roman"/>
      <w:b/>
      <w:color w:val="000000"/>
      <w:sz w:val="24"/>
    </w:rPr>
  </w:style>
  <w:style w:type="paragraph" w:customStyle="1" w:styleId="cent35">
    <w:name w:val="cent35"/>
    <w:pPr>
      <w:suppressLineNumbers/>
      <w:jc w:val="center"/>
    </w:pPr>
    <w:rPr>
      <w:rFonts w:ascii="Times New Roman" w:hAnsi="Times New Roman"/>
      <w:b/>
      <w:color w:val="000000"/>
      <w:sz w:val="24"/>
    </w:rPr>
  </w:style>
  <w:style w:type="paragraph" w:customStyle="1" w:styleId="table36">
    <w:name w:val="table36"/>
    <w:pPr>
      <w:keepLines/>
      <w:suppressLineNumbers/>
      <w:tabs>
        <w:tab w:val="left" w:pos="480"/>
      </w:tabs>
    </w:pPr>
    <w:rPr>
      <w:rFonts w:ascii="Times New Roman" w:hAnsi="Times New Roman"/>
      <w:b/>
      <w:color w:val="000000"/>
      <w:sz w:val="24"/>
    </w:rPr>
  </w:style>
  <w:style w:type="paragraph" w:customStyle="1" w:styleId="table4">
    <w:name w:val="table4"/>
    <w:pPr>
      <w:keepLines/>
      <w:suppressLineNumbers/>
      <w:tabs>
        <w:tab w:val="left" w:pos="7140"/>
        <w:tab w:val="left" w:pos="8720"/>
      </w:tabs>
      <w:ind w:right="-720"/>
    </w:pPr>
    <w:rPr>
      <w:rFonts w:ascii="Times New Roman" w:hAnsi="Times New Roman"/>
      <w:i/>
      <w:color w:val="000000"/>
      <w:sz w:val="24"/>
    </w:rPr>
  </w:style>
  <w:style w:type="paragraph" w:customStyle="1" w:styleId="table5">
    <w:name w:val="table5"/>
    <w:pPr>
      <w:keepLines/>
      <w:suppressLineNumbers/>
      <w:tabs>
        <w:tab w:val="decimal" w:pos="7800"/>
        <w:tab w:val="decimal" w:pos="9360"/>
      </w:tabs>
      <w:ind w:right="-720"/>
    </w:pPr>
    <w:rPr>
      <w:rFonts w:ascii="Times New Roman" w:hAnsi="Times New Roman"/>
      <w:color w:val="000000"/>
      <w:sz w:val="24"/>
    </w:rPr>
  </w:style>
  <w:style w:type="paragraph" w:customStyle="1" w:styleId="cent6">
    <w:name w:val="cent6"/>
    <w:pPr>
      <w:suppressLineNumbers/>
      <w:jc w:val="center"/>
    </w:pPr>
    <w:rPr>
      <w:rFonts w:ascii="Times New Roman" w:hAnsi="Times New Roman"/>
      <w:i/>
      <w:color w:val="000000"/>
      <w:sz w:val="24"/>
    </w:rPr>
  </w:style>
  <w:style w:type="paragraph" w:customStyle="1" w:styleId="cent7">
    <w:name w:val="cent7"/>
    <w:pPr>
      <w:suppressLineNumbers/>
      <w:jc w:val="center"/>
    </w:pPr>
    <w:rPr>
      <w:rFonts w:ascii="Times New Roman" w:hAnsi="Times New Roman"/>
      <w:b/>
      <w:color w:val="000000"/>
      <w:sz w:val="24"/>
    </w:rPr>
  </w:style>
  <w:style w:type="paragraph" w:customStyle="1" w:styleId="table11">
    <w:name w:val="table11"/>
    <w:pPr>
      <w:keepLines/>
      <w:suppressLineNumbers/>
      <w:tabs>
        <w:tab w:val="left" w:pos="620"/>
        <w:tab w:val="decimal" w:pos="7700"/>
      </w:tabs>
    </w:pPr>
    <w:rPr>
      <w:rFonts w:ascii="Times New Roman" w:hAnsi="Times New Roman"/>
      <w:color w:val="000000"/>
      <w:sz w:val="24"/>
    </w:rPr>
  </w:style>
  <w:style w:type="paragraph" w:customStyle="1" w:styleId="para13">
    <w:name w:val="para13"/>
    <w:pPr>
      <w:suppressLineNumbers/>
      <w:ind w:firstLine="620"/>
    </w:pPr>
    <w:rPr>
      <w:rFonts w:ascii="Times New Roman" w:hAnsi="Times New Roman"/>
      <w:color w:val="000000"/>
      <w:sz w:val="24"/>
    </w:rPr>
  </w:style>
  <w:style w:type="paragraph" w:customStyle="1" w:styleId="para14">
    <w:name w:val="para14"/>
    <w:pPr>
      <w:suppressLineNumbers/>
      <w:ind w:firstLine="840"/>
    </w:pPr>
    <w:rPr>
      <w:rFonts w:ascii="Times New Roman" w:hAnsi="Times New Roman"/>
      <w:color w:val="000000"/>
      <w:sz w:val="24"/>
    </w:rPr>
  </w:style>
  <w:style w:type="paragraph" w:customStyle="1" w:styleId="cent15">
    <w:name w:val="cent15"/>
    <w:pPr>
      <w:suppressLineNumbers/>
      <w:jc w:val="center"/>
    </w:pPr>
    <w:rPr>
      <w:rFonts w:ascii="Times New Roman" w:hAnsi="Times New Roman"/>
      <w:color w:val="000000"/>
      <w:sz w:val="24"/>
    </w:rPr>
  </w:style>
  <w:style w:type="paragraph" w:customStyle="1" w:styleId="cr">
    <w:name w:val="cr"/>
    <w:basedOn w:val="TOC2"/>
    <w:pPr>
      <w:ind w:right="0"/>
    </w:pPr>
    <w:rPr>
      <w:b w:val="0"/>
      <w:smallCaps w:val="0"/>
      <w:color w:val="00FFFF"/>
      <w:sz w:val="20"/>
    </w:rPr>
  </w:style>
  <w:style w:type="paragraph" w:customStyle="1" w:styleId="Titles">
    <w:name w:val="Titles"/>
    <w:basedOn w:val="Normal"/>
    <w:pPr>
      <w:tabs>
        <w:tab w:val="left" w:pos="180"/>
        <w:tab w:val="left" w:pos="2060"/>
      </w:tabs>
      <w:jc w:val="center"/>
    </w:pPr>
    <w:rPr>
      <w:b/>
      <w:smallCaps/>
      <w:color w:val="FF00FF"/>
      <w:sz w:val="28"/>
    </w:rPr>
  </w:style>
  <w:style w:type="paragraph" w:customStyle="1" w:styleId="para4">
    <w:name w:val="para4"/>
    <w:pPr>
      <w:suppressLineNumbers/>
      <w:ind w:left="320"/>
    </w:pPr>
    <w:rPr>
      <w:rFonts w:ascii="Times New Roman" w:hAnsi="Times New Roman"/>
      <w:color w:val="000000"/>
      <w:sz w:val="24"/>
    </w:rPr>
  </w:style>
  <w:style w:type="paragraph" w:customStyle="1" w:styleId="wide">
    <w:name w:val="wide"/>
    <w:basedOn w:val="Text"/>
    <w:pPr>
      <w:keepNext/>
      <w:keepLines/>
      <w:framePr w:w="10980" w:hSpace="180" w:wrap="auto" w:vAnchor="page" w:hAnchor="page" w:x="712" w:y="1826"/>
      <w:pBdr>
        <w:top w:val="single" w:sz="6" w:space="1" w:color="auto" w:shadow="1"/>
        <w:left w:val="single" w:sz="6" w:space="1" w:color="auto" w:shadow="1"/>
        <w:bottom w:val="single" w:sz="6" w:space="1" w:color="auto" w:shadow="1"/>
        <w:right w:val="single" w:sz="6" w:space="1" w:color="auto" w:shadow="1"/>
      </w:pBdr>
      <w:shd w:val="pct10" w:color="auto" w:fill="auto"/>
      <w:ind w:left="180" w:right="900" w:firstLine="0"/>
    </w:pPr>
    <w:rPr>
      <w:color w:val="0000FF"/>
    </w:rPr>
  </w:style>
  <w:style w:type="paragraph" w:customStyle="1" w:styleId="wide1">
    <w:name w:val="wide1"/>
    <w:basedOn w:val="Text"/>
    <w:pPr>
      <w:framePr w:w="10080" w:hSpace="180" w:wrap="auto" w:hAnchor="page" w:x="721"/>
      <w:pBdr>
        <w:top w:val="single" w:sz="6" w:space="1" w:color="auto" w:shadow="1"/>
        <w:left w:val="single" w:sz="6" w:space="1" w:color="auto" w:shadow="1"/>
        <w:bottom w:val="single" w:sz="6" w:space="1" w:color="auto" w:shadow="1"/>
        <w:right w:val="single" w:sz="6" w:space="1" w:color="auto" w:shadow="1"/>
      </w:pBdr>
      <w:spacing w:before="240" w:line="360" w:lineRule="atLeast"/>
      <w:ind w:left="80" w:right="100" w:firstLine="0"/>
    </w:pPr>
  </w:style>
  <w:style w:type="paragraph" w:customStyle="1" w:styleId="Text10">
    <w:name w:val="Text1"/>
    <w:basedOn w:val="Text"/>
    <w:pPr>
      <w:spacing w:before="240"/>
      <w:ind w:firstLine="0"/>
    </w:pPr>
  </w:style>
  <w:style w:type="paragraph" w:styleId="BodyTextIndent">
    <w:name w:val="Body Text Indent"/>
    <w:basedOn w:val="Normal"/>
    <w:semiHidden/>
    <w:pPr>
      <w:spacing w:before="240"/>
      <w:ind w:left="270"/>
      <w:jc w:val="both"/>
    </w:pPr>
  </w:style>
  <w:style w:type="paragraph" w:styleId="ListBullet">
    <w:name w:val="List Bullet"/>
    <w:basedOn w:val="Normal"/>
    <w:autoRedefine/>
    <w:semiHidden/>
    <w:pPr>
      <w:numPr>
        <w:numId w:val="6"/>
      </w:numPr>
    </w:pPr>
  </w:style>
  <w:style w:type="paragraph" w:styleId="BalloonText">
    <w:name w:val="Balloon Text"/>
    <w:basedOn w:val="Normal"/>
    <w:link w:val="BalloonTextChar"/>
    <w:uiPriority w:val="99"/>
    <w:semiHidden/>
    <w:unhideWhenUsed/>
    <w:rsid w:val="005C2379"/>
    <w:rPr>
      <w:rFonts w:ascii="Tahoma" w:hAnsi="Tahoma" w:cs="Tahoma"/>
      <w:sz w:val="16"/>
      <w:szCs w:val="16"/>
    </w:rPr>
  </w:style>
  <w:style w:type="character" w:customStyle="1" w:styleId="BalloonTextChar">
    <w:name w:val="Balloon Text Char"/>
    <w:link w:val="BalloonText"/>
    <w:uiPriority w:val="99"/>
    <w:semiHidden/>
    <w:rsid w:val="005C2379"/>
    <w:rPr>
      <w:rFonts w:ascii="Tahoma" w:hAnsi="Tahoma" w:cs="Tahoma"/>
      <w:color w:val="000000"/>
      <w:sz w:val="16"/>
      <w:szCs w:val="16"/>
    </w:rPr>
  </w:style>
  <w:style w:type="character" w:styleId="CommentReference">
    <w:name w:val="annotation reference"/>
    <w:uiPriority w:val="99"/>
    <w:semiHidden/>
    <w:unhideWhenUsed/>
    <w:rsid w:val="009D75E3"/>
    <w:rPr>
      <w:sz w:val="16"/>
      <w:szCs w:val="16"/>
    </w:rPr>
  </w:style>
  <w:style w:type="paragraph" w:styleId="CommentText">
    <w:name w:val="annotation text"/>
    <w:basedOn w:val="Normal"/>
    <w:link w:val="CommentTextChar"/>
    <w:uiPriority w:val="99"/>
    <w:semiHidden/>
    <w:unhideWhenUsed/>
    <w:rsid w:val="009D75E3"/>
    <w:rPr>
      <w:sz w:val="20"/>
    </w:rPr>
  </w:style>
  <w:style w:type="character" w:customStyle="1" w:styleId="CommentTextChar">
    <w:name w:val="Comment Text Char"/>
    <w:link w:val="CommentText"/>
    <w:uiPriority w:val="99"/>
    <w:semiHidden/>
    <w:rsid w:val="009D75E3"/>
    <w:rPr>
      <w:rFonts w:ascii="Times New Roman" w:hAnsi="Times New Roman"/>
      <w:color w:val="000000"/>
    </w:rPr>
  </w:style>
  <w:style w:type="paragraph" w:styleId="CommentSubject">
    <w:name w:val="annotation subject"/>
    <w:basedOn w:val="CommentText"/>
    <w:next w:val="CommentText"/>
    <w:link w:val="CommentSubjectChar"/>
    <w:uiPriority w:val="99"/>
    <w:semiHidden/>
    <w:unhideWhenUsed/>
    <w:rsid w:val="009D75E3"/>
    <w:rPr>
      <w:b/>
      <w:bCs/>
    </w:rPr>
  </w:style>
  <w:style w:type="character" w:customStyle="1" w:styleId="CommentSubjectChar">
    <w:name w:val="Comment Subject Char"/>
    <w:link w:val="CommentSubject"/>
    <w:uiPriority w:val="99"/>
    <w:semiHidden/>
    <w:rsid w:val="009D75E3"/>
    <w:rPr>
      <w:rFonts w:ascii="Times New Roman" w:hAnsi="Times New Roman"/>
      <w:b/>
      <w:bCs/>
      <w:color w:val="000000"/>
    </w:rPr>
  </w:style>
  <w:style w:type="paragraph" w:styleId="NormalWeb">
    <w:name w:val="Normal (Web)"/>
    <w:basedOn w:val="Normal"/>
    <w:uiPriority w:val="99"/>
    <w:unhideWhenUsed/>
    <w:rsid w:val="008939A8"/>
    <w:rPr>
      <w:rFonts w:eastAsia="Calibri"/>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6" Type="http://schemas.microsoft.com/office/2011/relationships/people" Target="people.xml"/><Relationship Id="rId17"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DEE1E-3F52-A24C-BB7E-02D620576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1780</Words>
  <Characters>10152</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master.irm</vt:lpstr>
    </vt:vector>
  </TitlesOfParts>
  <Company>Santa Clara University</Company>
  <LinksUpToDate>false</LinksUpToDate>
  <CharactersWithSpaces>11909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master.irm</dc:title>
  <dc:creator>Spiceland</dc:creator>
  <cp:lastModifiedBy>Colton Gigot</cp:lastModifiedBy>
  <cp:revision>4</cp:revision>
  <cp:lastPrinted>2009-12-16T18:39:00Z</cp:lastPrinted>
  <dcterms:created xsi:type="dcterms:W3CDTF">2017-02-03T17:47:00Z</dcterms:created>
  <dcterms:modified xsi:type="dcterms:W3CDTF">2017-02-06T16:16:00Z</dcterms:modified>
</cp:coreProperties>
</file>